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CDEE5B" w14:textId="632FDA9A" w:rsidR="0034369F" w:rsidRDefault="00417CF4" w:rsidP="00637C40">
      <w:pPr>
        <w:jc w:val="center"/>
      </w:pPr>
      <w:r>
        <w:rPr>
          <w:rFonts w:hint="eastAsia"/>
        </w:rPr>
        <w:t>感染症</w:t>
      </w:r>
      <w:r w:rsidR="00A52D4A">
        <w:rPr>
          <w:rFonts w:hint="eastAsia"/>
        </w:rPr>
        <w:t>対策等</w:t>
      </w:r>
      <w:r w:rsidR="00D379EB">
        <w:rPr>
          <w:rFonts w:hint="eastAsia"/>
        </w:rPr>
        <w:t>の学校教育</w:t>
      </w:r>
      <w:r w:rsidR="007F33EA">
        <w:rPr>
          <w:rFonts w:hint="eastAsia"/>
        </w:rPr>
        <w:t>活動</w:t>
      </w:r>
      <w:r w:rsidR="00D379EB">
        <w:rPr>
          <w:rFonts w:hint="eastAsia"/>
        </w:rPr>
        <w:t>継続</w:t>
      </w:r>
      <w:r w:rsidR="00A52D4A">
        <w:rPr>
          <w:rFonts w:hint="eastAsia"/>
        </w:rPr>
        <w:t>支援</w:t>
      </w:r>
      <w:r w:rsidR="006B6F3F">
        <w:rPr>
          <w:rFonts w:hint="eastAsia"/>
        </w:rPr>
        <w:t>事業</w:t>
      </w:r>
      <w:r>
        <w:rPr>
          <w:rFonts w:hint="eastAsia"/>
        </w:rPr>
        <w:t>実施要領</w:t>
      </w:r>
    </w:p>
    <w:p w14:paraId="223DF213" w14:textId="7BB62888" w:rsidR="00445134" w:rsidRDefault="00445134"/>
    <w:p w14:paraId="163DE32B" w14:textId="77777777" w:rsidR="008D7763" w:rsidRPr="00D379EB" w:rsidRDefault="008D7763"/>
    <w:p w14:paraId="3D7C94A6" w14:textId="30A3B3BF" w:rsidR="00445134" w:rsidRPr="00A15F57" w:rsidRDefault="00D379EB" w:rsidP="00A15F57">
      <w:pPr>
        <w:wordWrap w:val="0"/>
        <w:jc w:val="right"/>
        <w:rPr>
          <w:kern w:val="0"/>
        </w:rPr>
      </w:pPr>
      <w:r w:rsidRPr="006E7EC7">
        <w:rPr>
          <w:rFonts w:hint="eastAsia"/>
          <w:spacing w:val="30"/>
          <w:kern w:val="0"/>
          <w:fitText w:val="2100" w:id="-2045436927"/>
        </w:rPr>
        <w:t>令和</w:t>
      </w:r>
      <w:r w:rsidR="006E7EC7" w:rsidRPr="006E7EC7">
        <w:rPr>
          <w:rFonts w:hint="eastAsia"/>
          <w:spacing w:val="30"/>
          <w:kern w:val="0"/>
          <w:fitText w:val="2100" w:id="-2045436927"/>
        </w:rPr>
        <w:t>３</w:t>
      </w:r>
      <w:r w:rsidR="00445134" w:rsidRPr="006E7EC7">
        <w:rPr>
          <w:rFonts w:hint="eastAsia"/>
          <w:spacing w:val="30"/>
          <w:kern w:val="0"/>
          <w:fitText w:val="2100" w:id="-2045436927"/>
        </w:rPr>
        <w:t>年</w:t>
      </w:r>
      <w:r w:rsidR="006E7EC7" w:rsidRPr="006E7EC7">
        <w:rPr>
          <w:rFonts w:hint="eastAsia"/>
          <w:spacing w:val="30"/>
          <w:kern w:val="0"/>
          <w:fitText w:val="2100" w:id="-2045436927"/>
        </w:rPr>
        <w:t>２</w:t>
      </w:r>
      <w:r w:rsidR="00445134" w:rsidRPr="006E7EC7">
        <w:rPr>
          <w:rFonts w:hint="eastAsia"/>
          <w:spacing w:val="30"/>
          <w:kern w:val="0"/>
          <w:fitText w:val="2100" w:id="-2045436927"/>
        </w:rPr>
        <w:t>月</w:t>
      </w:r>
      <w:r w:rsidR="006E7EC7" w:rsidRPr="006E7EC7">
        <w:rPr>
          <w:rFonts w:hint="eastAsia"/>
          <w:spacing w:val="30"/>
          <w:kern w:val="0"/>
          <w:fitText w:val="2100" w:id="-2045436927"/>
        </w:rPr>
        <w:t>１</w:t>
      </w:r>
      <w:r w:rsidR="00445134" w:rsidRPr="006E7EC7">
        <w:rPr>
          <w:rFonts w:hint="eastAsia"/>
          <w:kern w:val="0"/>
          <w:fitText w:val="2100" w:id="-2045436927"/>
        </w:rPr>
        <w:t>日</w:t>
      </w:r>
    </w:p>
    <w:p w14:paraId="6F5F84A9" w14:textId="77777777" w:rsidR="00A30653" w:rsidRDefault="00A30653" w:rsidP="008316F6">
      <w:pPr>
        <w:wordWrap w:val="0"/>
        <w:jc w:val="right"/>
        <w:rPr>
          <w:kern w:val="0"/>
        </w:rPr>
      </w:pPr>
      <w:r>
        <w:rPr>
          <w:rFonts w:hint="eastAsia"/>
        </w:rPr>
        <w:t>総合教育政策局長</w:t>
      </w:r>
      <w:r w:rsidR="009A4713">
        <w:rPr>
          <w:rFonts w:hint="eastAsia"/>
        </w:rPr>
        <w:t>・</w:t>
      </w:r>
      <w:r w:rsidR="00445134">
        <w:rPr>
          <w:rFonts w:hint="eastAsia"/>
        </w:rPr>
        <w:t>初等中等教育局長</w:t>
      </w:r>
      <w:r w:rsidR="009A4713">
        <w:rPr>
          <w:rFonts w:hint="eastAsia"/>
        </w:rPr>
        <w:t>・</w:t>
      </w:r>
      <w:r w:rsidRPr="0084774C">
        <w:rPr>
          <w:rFonts w:hint="eastAsia"/>
          <w:kern w:val="0"/>
        </w:rPr>
        <w:t>高等教育局長決定</w:t>
      </w:r>
      <w:r w:rsidR="008316F6">
        <w:rPr>
          <w:rFonts w:hint="eastAsia"/>
          <w:kern w:val="0"/>
        </w:rPr>
        <w:t xml:space="preserve">　</w:t>
      </w:r>
    </w:p>
    <w:p w14:paraId="3E7137DD" w14:textId="1BD487EA" w:rsidR="00A30653" w:rsidRDefault="00D429D8">
      <w:pPr>
        <w:jc w:val="right"/>
        <w:rPr>
          <w:rFonts w:eastAsiaTheme="minorEastAsia"/>
        </w:rPr>
        <w:pPrChange w:id="0" w:author="m" w:date="2021-02-26T15:01:00Z">
          <w:pPr>
            <w:jc w:val="left"/>
          </w:pPr>
        </w:pPrChange>
      </w:pPr>
      <w:ins w:id="1" w:author="m" w:date="2021-02-26T15:01:00Z">
        <w:r>
          <w:rPr>
            <w:rFonts w:eastAsiaTheme="minorEastAsia" w:hint="eastAsia"/>
          </w:rPr>
          <w:t>令和３年</w:t>
        </w:r>
      </w:ins>
      <w:ins w:id="2" w:author="m" w:date="2021-02-26T15:02:00Z">
        <w:r>
          <w:rPr>
            <w:rFonts w:eastAsiaTheme="minorEastAsia" w:hint="eastAsia"/>
          </w:rPr>
          <w:t>３</w:t>
        </w:r>
      </w:ins>
      <w:ins w:id="3" w:author="m" w:date="2021-02-26T15:01:00Z">
        <w:r>
          <w:rPr>
            <w:rFonts w:eastAsiaTheme="minorEastAsia" w:hint="eastAsia"/>
          </w:rPr>
          <w:t>月</w:t>
        </w:r>
      </w:ins>
      <w:ins w:id="4" w:author="m" w:date="2021-02-26T15:02:00Z">
        <w:r>
          <w:rPr>
            <w:rFonts w:eastAsiaTheme="minorEastAsia" w:hint="eastAsia"/>
          </w:rPr>
          <w:t xml:space="preserve">　</w:t>
        </w:r>
      </w:ins>
      <w:ins w:id="5" w:author="m" w:date="2021-02-26T15:01:00Z">
        <w:r>
          <w:rPr>
            <w:rFonts w:eastAsiaTheme="minorEastAsia" w:hint="eastAsia"/>
          </w:rPr>
          <w:t>日</w:t>
        </w:r>
      </w:ins>
      <w:ins w:id="6" w:author="m" w:date="2021-02-26T15:02:00Z">
        <w:r>
          <w:rPr>
            <w:rFonts w:eastAsiaTheme="minorEastAsia" w:hint="eastAsia"/>
          </w:rPr>
          <w:t>一部改正</w:t>
        </w:r>
      </w:ins>
    </w:p>
    <w:p w14:paraId="4DA871A2" w14:textId="77777777" w:rsidR="008D7763" w:rsidRPr="008D7763" w:rsidRDefault="008D7763" w:rsidP="00F0437E">
      <w:pPr>
        <w:jc w:val="left"/>
        <w:rPr>
          <w:rFonts w:eastAsiaTheme="minorEastAsia"/>
        </w:rPr>
      </w:pPr>
    </w:p>
    <w:p w14:paraId="1878E57D" w14:textId="2B544522" w:rsidR="00F0437E" w:rsidRDefault="00F0437E" w:rsidP="00F0437E">
      <w:pPr>
        <w:jc w:val="left"/>
      </w:pPr>
      <w:r>
        <w:rPr>
          <w:rFonts w:hint="eastAsia"/>
        </w:rPr>
        <w:t xml:space="preserve">　</w:t>
      </w:r>
      <w:r w:rsidR="00F32A12">
        <w:rPr>
          <w:rFonts w:hint="eastAsia"/>
        </w:rPr>
        <w:t>学校保健特別対策事業費補助金</w:t>
      </w:r>
      <w:r>
        <w:rPr>
          <w:rFonts w:hint="eastAsia"/>
        </w:rPr>
        <w:t>交付要綱</w:t>
      </w:r>
      <w:r w:rsidR="00F32A12">
        <w:rPr>
          <w:rFonts w:hint="eastAsia"/>
        </w:rPr>
        <w:t>（以下「要綱」という。）</w:t>
      </w:r>
      <w:r>
        <w:rPr>
          <w:rFonts w:hint="eastAsia"/>
        </w:rPr>
        <w:t>の規定に基づき、感染症対策</w:t>
      </w:r>
      <w:r w:rsidR="00A52D4A">
        <w:rPr>
          <w:rFonts w:hint="eastAsia"/>
        </w:rPr>
        <w:t>等</w:t>
      </w:r>
      <w:r w:rsidR="00D379EB">
        <w:rPr>
          <w:rFonts w:hint="eastAsia"/>
        </w:rPr>
        <w:t>の学校教育</w:t>
      </w:r>
      <w:r w:rsidR="007F33EA">
        <w:rPr>
          <w:rFonts w:hint="eastAsia"/>
        </w:rPr>
        <w:t>活動</w:t>
      </w:r>
      <w:r w:rsidR="00D379EB">
        <w:rPr>
          <w:rFonts w:hint="eastAsia"/>
        </w:rPr>
        <w:t>継続</w:t>
      </w:r>
      <w:r w:rsidR="00A52D4A">
        <w:rPr>
          <w:rFonts w:hint="eastAsia"/>
        </w:rPr>
        <w:t>支援</w:t>
      </w:r>
      <w:r w:rsidR="00A30653">
        <w:rPr>
          <w:rFonts w:hint="eastAsia"/>
        </w:rPr>
        <w:t>事業</w:t>
      </w:r>
      <w:r w:rsidR="00B61F72">
        <w:rPr>
          <w:rFonts w:hint="eastAsia"/>
        </w:rPr>
        <w:t>（以下「本事業」という。）</w:t>
      </w:r>
      <w:r w:rsidR="00A30653">
        <w:rPr>
          <w:rFonts w:hint="eastAsia"/>
        </w:rPr>
        <w:t>の実施について必要な事項を</w:t>
      </w:r>
      <w:r w:rsidR="001772F3">
        <w:rPr>
          <w:rFonts w:hint="eastAsia"/>
        </w:rPr>
        <w:t>、本実施要領で</w:t>
      </w:r>
      <w:r>
        <w:rPr>
          <w:rFonts w:hint="eastAsia"/>
        </w:rPr>
        <w:t>定めるものとする。</w:t>
      </w:r>
    </w:p>
    <w:p w14:paraId="7108BBD5" w14:textId="521C2419" w:rsidR="00F0437E" w:rsidRDefault="00F0437E" w:rsidP="00445134">
      <w:pPr>
        <w:jc w:val="right"/>
      </w:pPr>
    </w:p>
    <w:p w14:paraId="1CA1C187" w14:textId="77777777" w:rsidR="008D7763" w:rsidRPr="00A30653" w:rsidRDefault="008D7763" w:rsidP="00445134">
      <w:pPr>
        <w:jc w:val="right"/>
      </w:pPr>
    </w:p>
    <w:p w14:paraId="771AC8E5" w14:textId="77777777" w:rsidR="00445134" w:rsidRDefault="00A30653" w:rsidP="00445134">
      <w:pPr>
        <w:jc w:val="left"/>
      </w:pPr>
      <w:r>
        <w:rPr>
          <w:rFonts w:hint="eastAsia"/>
        </w:rPr>
        <w:t>１．目的</w:t>
      </w:r>
    </w:p>
    <w:p w14:paraId="5999F665" w14:textId="67FFD4BE" w:rsidR="00430613" w:rsidRPr="004A33AD" w:rsidRDefault="00C11531" w:rsidP="00EC5DC0">
      <w:pPr>
        <w:ind w:left="210" w:hangingChars="100" w:hanging="210"/>
        <w:jc w:val="left"/>
      </w:pPr>
      <w:r w:rsidRPr="004A33AD">
        <w:rPr>
          <w:rFonts w:hint="eastAsia"/>
        </w:rPr>
        <w:t xml:space="preserve">　</w:t>
      </w:r>
      <w:r w:rsidR="00EC5DC0">
        <w:rPr>
          <w:rFonts w:hint="eastAsia"/>
        </w:rPr>
        <w:t xml:space="preserve">　</w:t>
      </w:r>
      <w:r w:rsidR="00FE76A2" w:rsidRPr="004A33AD">
        <w:rPr>
          <w:rFonts w:hint="eastAsia"/>
        </w:rPr>
        <w:t>各学校</w:t>
      </w:r>
      <w:r w:rsidR="00F0437E" w:rsidRPr="004A33AD">
        <w:rPr>
          <w:rFonts w:hint="eastAsia"/>
        </w:rPr>
        <w:t>が</w:t>
      </w:r>
      <w:r w:rsidR="002E2EC4" w:rsidRPr="004A33AD">
        <w:rPr>
          <w:rFonts w:hint="eastAsia"/>
        </w:rPr>
        <w:t>感染症対策</w:t>
      </w:r>
      <w:r w:rsidR="00FE76A2" w:rsidRPr="004A33AD">
        <w:rPr>
          <w:rFonts w:hint="eastAsia"/>
        </w:rPr>
        <w:t>等を徹底しながら</w:t>
      </w:r>
      <w:r w:rsidR="00D379EB">
        <w:rPr>
          <w:rFonts w:hint="eastAsia"/>
        </w:rPr>
        <w:t>、夏季休業期間の短縮等により研修機会を逸した教職員に対し</w:t>
      </w:r>
      <w:r w:rsidR="00FF5D64">
        <w:rPr>
          <w:rFonts w:hint="eastAsia"/>
        </w:rPr>
        <w:t>研修</w:t>
      </w:r>
      <w:r w:rsidR="00D379EB">
        <w:rPr>
          <w:rFonts w:hint="eastAsia"/>
        </w:rPr>
        <w:t>に必要な経費を支援する取組</w:t>
      </w:r>
      <w:r w:rsidR="00FF5D64">
        <w:rPr>
          <w:rFonts w:hint="eastAsia"/>
        </w:rPr>
        <w:t>及び</w:t>
      </w:r>
      <w:r w:rsidR="003C2896">
        <w:rPr>
          <w:rFonts w:hint="eastAsia"/>
        </w:rPr>
        <w:t>児童生徒</w:t>
      </w:r>
      <w:r w:rsidR="00FE76A2" w:rsidRPr="004A33AD">
        <w:rPr>
          <w:rFonts w:hint="eastAsia"/>
        </w:rPr>
        <w:t>の</w:t>
      </w:r>
      <w:r w:rsidR="002E2EC4" w:rsidRPr="004A33AD">
        <w:rPr>
          <w:rFonts w:hint="eastAsia"/>
        </w:rPr>
        <w:t>学習保障</w:t>
      </w:r>
      <w:r w:rsidR="00FE76A2" w:rsidRPr="004A33AD">
        <w:rPr>
          <w:rFonts w:hint="eastAsia"/>
        </w:rPr>
        <w:t>をするため</w:t>
      </w:r>
      <w:r w:rsidR="008D11FA">
        <w:rPr>
          <w:rFonts w:hint="eastAsia"/>
        </w:rPr>
        <w:t>の</w:t>
      </w:r>
      <w:r w:rsidR="00FF5D64">
        <w:rPr>
          <w:rFonts w:hint="eastAsia"/>
        </w:rPr>
        <w:t>取組を</w:t>
      </w:r>
      <w:r w:rsidR="00FE76A2" w:rsidRPr="004A33AD">
        <w:rPr>
          <w:rFonts w:hint="eastAsia"/>
        </w:rPr>
        <w:t>実施するに当たり、校長の判断で迅速かつ柔軟に対応することができるよう、学校教育活動の</w:t>
      </w:r>
      <w:r w:rsidR="00D04B75">
        <w:rPr>
          <w:rFonts w:hint="eastAsia"/>
        </w:rPr>
        <w:t>円滑な運営</w:t>
      </w:r>
      <w:r w:rsidR="00FE76A2" w:rsidRPr="004A33AD">
        <w:rPr>
          <w:rFonts w:hint="eastAsia"/>
        </w:rPr>
        <w:t>を支援する経費を</w:t>
      </w:r>
      <w:r w:rsidR="004A33AD">
        <w:rPr>
          <w:rFonts w:hint="eastAsia"/>
        </w:rPr>
        <w:t>補助する</w:t>
      </w:r>
      <w:r w:rsidR="002E2EC4" w:rsidRPr="004A33AD">
        <w:rPr>
          <w:rFonts w:hint="eastAsia"/>
        </w:rPr>
        <w:t>。</w:t>
      </w:r>
    </w:p>
    <w:p w14:paraId="028E6E9E" w14:textId="048A27D8" w:rsidR="008F3258" w:rsidRDefault="008F3258" w:rsidP="00445134">
      <w:pPr>
        <w:jc w:val="left"/>
      </w:pPr>
    </w:p>
    <w:p w14:paraId="43274E1A" w14:textId="77777777" w:rsidR="008D7763" w:rsidRPr="009B667E" w:rsidRDefault="008D7763" w:rsidP="00445134">
      <w:pPr>
        <w:jc w:val="left"/>
      </w:pPr>
    </w:p>
    <w:p w14:paraId="2D36426C" w14:textId="77777777" w:rsidR="00445134" w:rsidRDefault="00A30653" w:rsidP="00445134">
      <w:pPr>
        <w:jc w:val="left"/>
      </w:pPr>
      <w:r>
        <w:rPr>
          <w:rFonts w:hint="eastAsia"/>
        </w:rPr>
        <w:t>２</w:t>
      </w:r>
      <w:r w:rsidR="00445134">
        <w:rPr>
          <w:rFonts w:hint="eastAsia"/>
        </w:rPr>
        <w:t>．</w:t>
      </w:r>
      <w:r>
        <w:rPr>
          <w:rFonts w:hint="eastAsia"/>
        </w:rPr>
        <w:t>補助対象経費の範囲</w:t>
      </w:r>
    </w:p>
    <w:p w14:paraId="159EE45C" w14:textId="77777777" w:rsidR="00637C40" w:rsidRDefault="00A30653" w:rsidP="00EC5DC0">
      <w:pPr>
        <w:ind w:firstLineChars="200" w:firstLine="420"/>
        <w:jc w:val="left"/>
      </w:pPr>
      <w:r>
        <w:rPr>
          <w:rFonts w:hint="eastAsia"/>
        </w:rPr>
        <w:t>補助対象経費については、以下の（１）から（</w:t>
      </w:r>
      <w:r w:rsidR="00FE76A2">
        <w:rPr>
          <w:rFonts w:hint="eastAsia"/>
        </w:rPr>
        <w:t>４</w:t>
      </w:r>
      <w:r>
        <w:rPr>
          <w:rFonts w:hint="eastAsia"/>
        </w:rPr>
        <w:t>）に示す範囲とする。</w:t>
      </w:r>
    </w:p>
    <w:p w14:paraId="7778ED36" w14:textId="77777777" w:rsidR="005A229E" w:rsidRDefault="005A229E" w:rsidP="00445134">
      <w:pPr>
        <w:jc w:val="left"/>
      </w:pPr>
    </w:p>
    <w:p w14:paraId="0BAB4D9B" w14:textId="79E23E32" w:rsidR="00637C40" w:rsidRDefault="00A30653" w:rsidP="00445134">
      <w:pPr>
        <w:jc w:val="left"/>
      </w:pPr>
      <w:r>
        <w:rPr>
          <w:rFonts w:hint="eastAsia"/>
        </w:rPr>
        <w:t>（１）補助対象となる学校種</w:t>
      </w:r>
    </w:p>
    <w:p w14:paraId="45CCDEEB" w14:textId="77777777" w:rsidR="00A30653" w:rsidRDefault="00A30653" w:rsidP="00EC5DC0">
      <w:pPr>
        <w:ind w:leftChars="200" w:left="420" w:firstLineChars="100" w:firstLine="210"/>
        <w:jc w:val="left"/>
      </w:pPr>
      <w:r>
        <w:rPr>
          <w:rFonts w:hint="eastAsia"/>
        </w:rPr>
        <w:t>国公私立の小学校、中学校、義務教育学校、高等学校、中等教育学校、特別支援学校及び専修学校（高等課程）を対象とする。</w:t>
      </w:r>
    </w:p>
    <w:p w14:paraId="5F90AC45" w14:textId="55EC23F8" w:rsidR="00106A4A" w:rsidRDefault="00106A4A" w:rsidP="00106A4A">
      <w:pPr>
        <w:jc w:val="left"/>
      </w:pPr>
    </w:p>
    <w:p w14:paraId="5F2CC9D8" w14:textId="77777777" w:rsidR="008D7763" w:rsidRDefault="008D7763" w:rsidP="00106A4A">
      <w:pPr>
        <w:jc w:val="left"/>
      </w:pPr>
    </w:p>
    <w:p w14:paraId="1B0C15D7" w14:textId="0EC6F5A1" w:rsidR="00685A5E" w:rsidRDefault="00B61F72" w:rsidP="00BE63FB">
      <w:pPr>
        <w:ind w:left="420" w:hangingChars="200" w:hanging="420"/>
        <w:jc w:val="left"/>
      </w:pPr>
      <w:r>
        <w:rPr>
          <w:rFonts w:hint="eastAsia"/>
        </w:rPr>
        <w:t>（２）</w:t>
      </w:r>
      <w:r w:rsidR="00685A5E">
        <w:rPr>
          <w:rFonts w:hint="eastAsia"/>
        </w:rPr>
        <w:t>取組内容</w:t>
      </w:r>
      <w:r w:rsidR="0060415D">
        <w:rPr>
          <w:rFonts w:hint="eastAsia"/>
        </w:rPr>
        <w:t>及び補助対象経費</w:t>
      </w:r>
    </w:p>
    <w:p w14:paraId="39AEA9F4" w14:textId="07F75C1E" w:rsidR="00685A5E" w:rsidRDefault="00685A5E" w:rsidP="00DA3FCC">
      <w:pPr>
        <w:ind w:leftChars="200" w:left="420" w:firstLineChars="100" w:firstLine="210"/>
        <w:jc w:val="left"/>
      </w:pPr>
      <w:r>
        <w:rPr>
          <w:rFonts w:hint="eastAsia"/>
        </w:rPr>
        <w:t>本事業にかかる取組内容</w:t>
      </w:r>
      <w:r w:rsidR="00471832">
        <w:rPr>
          <w:rFonts w:hint="eastAsia"/>
        </w:rPr>
        <w:t>及びそれぞれの取組内容にかかる補助対象経費</w:t>
      </w:r>
      <w:r>
        <w:rPr>
          <w:rFonts w:hint="eastAsia"/>
        </w:rPr>
        <w:t>は下記のとおりとし、各地域における学校の様々な取組状況に応じて選択するものとする。なお、（ア）</w:t>
      </w:r>
      <w:r w:rsidR="009A17F6">
        <w:rPr>
          <w:rFonts w:hint="eastAsia"/>
        </w:rPr>
        <w:t>～</w:t>
      </w:r>
      <w:r>
        <w:rPr>
          <w:rFonts w:hint="eastAsia"/>
        </w:rPr>
        <w:t>（</w:t>
      </w:r>
      <w:r w:rsidR="009A17F6">
        <w:rPr>
          <w:rFonts w:hint="eastAsia"/>
        </w:rPr>
        <w:t>ウ</w:t>
      </w:r>
      <w:r>
        <w:rPr>
          <w:rFonts w:hint="eastAsia"/>
        </w:rPr>
        <w:t>）</w:t>
      </w:r>
      <w:r w:rsidR="00D53FAC">
        <w:rPr>
          <w:rFonts w:hint="eastAsia"/>
        </w:rPr>
        <w:t>の</w:t>
      </w:r>
      <w:r>
        <w:rPr>
          <w:rFonts w:hint="eastAsia"/>
        </w:rPr>
        <w:t>いずれか、又は（ア）</w:t>
      </w:r>
      <w:r w:rsidR="009A17F6">
        <w:rPr>
          <w:rFonts w:hint="eastAsia"/>
        </w:rPr>
        <w:t>～</w:t>
      </w:r>
      <w:r>
        <w:rPr>
          <w:rFonts w:hint="eastAsia"/>
        </w:rPr>
        <w:t>（</w:t>
      </w:r>
      <w:r w:rsidR="009A17F6">
        <w:rPr>
          <w:rFonts w:hint="eastAsia"/>
        </w:rPr>
        <w:t>ウ</w:t>
      </w:r>
      <w:r>
        <w:rPr>
          <w:rFonts w:hint="eastAsia"/>
        </w:rPr>
        <w:t>）</w:t>
      </w:r>
      <w:r w:rsidR="009A17F6">
        <w:rPr>
          <w:rFonts w:hint="eastAsia"/>
        </w:rPr>
        <w:t>の複数</w:t>
      </w:r>
      <w:r>
        <w:rPr>
          <w:rFonts w:hint="eastAsia"/>
        </w:rPr>
        <w:t>を選択した場合でも、１校当たり</w:t>
      </w:r>
      <w:r w:rsidR="008531EC">
        <w:rPr>
          <w:rFonts w:hint="eastAsia"/>
        </w:rPr>
        <w:t>の補助上限</w:t>
      </w:r>
      <w:r>
        <w:rPr>
          <w:rFonts w:hint="eastAsia"/>
        </w:rPr>
        <w:t>額は、下記（３）のとおりとする。</w:t>
      </w:r>
      <w:r w:rsidR="00CF694F">
        <w:rPr>
          <w:rFonts w:hint="eastAsia"/>
        </w:rPr>
        <w:t>（エ）都道府県事務費については、１校当たり補助上限額</w:t>
      </w:r>
      <w:r w:rsidR="005A08FF">
        <w:rPr>
          <w:rFonts w:hint="eastAsia"/>
        </w:rPr>
        <w:t>とは別に補助対象とする。</w:t>
      </w:r>
    </w:p>
    <w:p w14:paraId="4C799D7D" w14:textId="77777777" w:rsidR="00D47B6B" w:rsidRDefault="00D47B6B" w:rsidP="00003E3F">
      <w:pPr>
        <w:ind w:firstLineChars="200" w:firstLine="420"/>
        <w:jc w:val="left"/>
      </w:pPr>
    </w:p>
    <w:p w14:paraId="7CBACF1A" w14:textId="6DAE22CA" w:rsidR="00685A5E" w:rsidRPr="00D47B6B" w:rsidRDefault="00685A5E" w:rsidP="00003E3F">
      <w:pPr>
        <w:ind w:firstLineChars="200" w:firstLine="420"/>
        <w:jc w:val="left"/>
        <w:rPr>
          <w:u w:val="single"/>
        </w:rPr>
      </w:pPr>
      <w:r w:rsidRPr="00D47B6B">
        <w:rPr>
          <w:rFonts w:hint="eastAsia"/>
          <w:u w:val="single"/>
        </w:rPr>
        <w:t>（ア）</w:t>
      </w:r>
      <w:r w:rsidR="00B61F72" w:rsidRPr="00D47B6B">
        <w:rPr>
          <w:rFonts w:hint="eastAsia"/>
          <w:u w:val="single"/>
        </w:rPr>
        <w:t>学校における感染症対策等支援</w:t>
      </w:r>
    </w:p>
    <w:p w14:paraId="25A81401" w14:textId="00A1E94B" w:rsidR="00B61F72" w:rsidRDefault="00C11CF4" w:rsidP="00DA3FCC">
      <w:pPr>
        <w:ind w:leftChars="200" w:left="840" w:hangingChars="200" w:hanging="420"/>
        <w:jc w:val="left"/>
      </w:pPr>
      <w:r>
        <w:rPr>
          <w:rFonts w:hint="eastAsia"/>
        </w:rPr>
        <w:t xml:space="preserve">　　　</w:t>
      </w:r>
      <w:r w:rsidRPr="00C11CF4">
        <w:rPr>
          <w:rFonts w:hint="eastAsia"/>
        </w:rPr>
        <w:t>学校の</w:t>
      </w:r>
      <w:r w:rsidR="00D53FAC">
        <w:rPr>
          <w:rFonts w:hint="eastAsia"/>
        </w:rPr>
        <w:t>教育活動</w:t>
      </w:r>
      <w:r w:rsidR="007F33EA">
        <w:rPr>
          <w:rFonts w:hint="eastAsia"/>
        </w:rPr>
        <w:t>継続</w:t>
      </w:r>
      <w:r w:rsidRPr="00C11CF4">
        <w:rPr>
          <w:rFonts w:hint="eastAsia"/>
        </w:rPr>
        <w:t>に際して、密閉・密集・密接を回避し、</w:t>
      </w:r>
      <w:r w:rsidR="00D53FAC">
        <w:rPr>
          <w:rFonts w:hint="eastAsia"/>
        </w:rPr>
        <w:t>児童生徒・教職員等の</w:t>
      </w:r>
      <w:r w:rsidRPr="00C11CF4">
        <w:rPr>
          <w:rFonts w:hint="eastAsia"/>
        </w:rPr>
        <w:t>感染症</w:t>
      </w:r>
      <w:r w:rsidR="001E530F">
        <w:rPr>
          <w:rFonts w:hint="eastAsia"/>
        </w:rPr>
        <w:t>対策</w:t>
      </w:r>
      <w:r w:rsidR="00D53FAC">
        <w:rPr>
          <w:rFonts w:hint="eastAsia"/>
        </w:rPr>
        <w:t>に必要となる</w:t>
      </w:r>
      <w:r w:rsidRPr="00C11CF4">
        <w:rPr>
          <w:rFonts w:hint="eastAsia"/>
        </w:rPr>
        <w:t>物品の購入</w:t>
      </w:r>
      <w:r w:rsidR="00D53FAC">
        <w:rPr>
          <w:rFonts w:hint="eastAsia"/>
        </w:rPr>
        <w:t>等に</w:t>
      </w:r>
      <w:r w:rsidRPr="00C11CF4">
        <w:rPr>
          <w:rFonts w:hint="eastAsia"/>
        </w:rPr>
        <w:t>係る経費を支援する。</w:t>
      </w:r>
    </w:p>
    <w:p w14:paraId="1B5DE295" w14:textId="77777777" w:rsidR="00D47B6B" w:rsidRDefault="00B61F72" w:rsidP="00B61F72">
      <w:pPr>
        <w:ind w:leftChars="2" w:left="283" w:hangingChars="133" w:hanging="279"/>
      </w:pPr>
      <w:r>
        <w:rPr>
          <w:rFonts w:hint="eastAsia"/>
        </w:rPr>
        <w:t xml:space="preserve">　　</w:t>
      </w:r>
    </w:p>
    <w:p w14:paraId="3C143212" w14:textId="709B92DC" w:rsidR="00B61F72" w:rsidRPr="00637C40" w:rsidRDefault="00B61F72" w:rsidP="00D47B6B">
      <w:pPr>
        <w:ind w:leftChars="102" w:left="214" w:firstLineChars="100" w:firstLine="210"/>
      </w:pPr>
      <w:r>
        <w:rPr>
          <w:rFonts w:hint="eastAsia"/>
        </w:rPr>
        <w:t>（例示）</w:t>
      </w:r>
    </w:p>
    <w:p w14:paraId="6DD1AFDB" w14:textId="77777777" w:rsidR="00B61F72" w:rsidRDefault="00B61F72" w:rsidP="00B61F72">
      <w:r>
        <w:rPr>
          <w:rFonts w:hint="eastAsia"/>
        </w:rPr>
        <w:t xml:space="preserve">　　　</w:t>
      </w:r>
      <w:r w:rsidRPr="00637C40">
        <w:rPr>
          <w:rFonts w:hint="eastAsia"/>
        </w:rPr>
        <w:t>・</w:t>
      </w:r>
      <w:r>
        <w:rPr>
          <w:rFonts w:hint="eastAsia"/>
        </w:rPr>
        <w:t>消毒液や非接触型体温計等の保健衛生用品の追加的な購入経費</w:t>
      </w:r>
    </w:p>
    <w:p w14:paraId="60935F9F" w14:textId="336B4153" w:rsidR="00B61F72" w:rsidRPr="00637C40" w:rsidRDefault="00B61F72" w:rsidP="00327F3B">
      <w:pPr>
        <w:ind w:left="708" w:hangingChars="337" w:hanging="708"/>
      </w:pPr>
      <w:r>
        <w:rPr>
          <w:rFonts w:hint="eastAsia"/>
        </w:rPr>
        <w:t xml:space="preserve">　　　・</w:t>
      </w:r>
      <w:r w:rsidR="00A51864">
        <w:rPr>
          <w:rFonts w:hint="eastAsia"/>
        </w:rPr>
        <w:t>教職員の負担軽減を図るため、教室等の</w:t>
      </w:r>
      <w:r w:rsidR="00140269">
        <w:rPr>
          <w:rFonts w:hint="eastAsia"/>
        </w:rPr>
        <w:t>清掃・</w:t>
      </w:r>
      <w:r w:rsidR="00A51864">
        <w:rPr>
          <w:rFonts w:hint="eastAsia"/>
        </w:rPr>
        <w:t>消毒作業を外注するため</w:t>
      </w:r>
      <w:r>
        <w:rPr>
          <w:rFonts w:hint="eastAsia"/>
        </w:rPr>
        <w:t>に必要な経費</w:t>
      </w:r>
    </w:p>
    <w:p w14:paraId="13734ED9" w14:textId="166AC6A7" w:rsidR="00140269" w:rsidRDefault="00B61F72" w:rsidP="00327F3B">
      <w:pPr>
        <w:ind w:left="630" w:hangingChars="300" w:hanging="630"/>
      </w:pPr>
      <w:r w:rsidRPr="00637C40">
        <w:rPr>
          <w:rFonts w:hint="eastAsia"/>
        </w:rPr>
        <w:t xml:space="preserve">　　</w:t>
      </w:r>
      <w:r>
        <w:rPr>
          <w:rFonts w:hint="eastAsia"/>
        </w:rPr>
        <w:t xml:space="preserve">　</w:t>
      </w:r>
      <w:r w:rsidRPr="00637C40">
        <w:rPr>
          <w:rFonts w:hint="eastAsia"/>
        </w:rPr>
        <w:t>・</w:t>
      </w:r>
      <w:r>
        <w:rPr>
          <w:rFonts w:hint="eastAsia"/>
        </w:rPr>
        <w:t>教室</w:t>
      </w:r>
      <w:r w:rsidR="00140269">
        <w:rPr>
          <w:rFonts w:hint="eastAsia"/>
        </w:rPr>
        <w:t>等</w:t>
      </w:r>
      <w:r>
        <w:rPr>
          <w:rFonts w:hint="eastAsia"/>
        </w:rPr>
        <w:t>における３密対策として、</w:t>
      </w:r>
      <w:r w:rsidR="00A51864">
        <w:rPr>
          <w:rFonts w:hint="eastAsia"/>
        </w:rPr>
        <w:t>換気を徹底するためのサーキュレーター及びＣＯ</w:t>
      </w:r>
      <w:r w:rsidR="00A51864" w:rsidRPr="008D7763">
        <w:rPr>
          <w:rFonts w:hint="eastAsia"/>
          <w:sz w:val="16"/>
          <w:szCs w:val="16"/>
        </w:rPr>
        <w:t>２</w:t>
      </w:r>
      <w:r w:rsidR="00A51864">
        <w:rPr>
          <w:rFonts w:hint="eastAsia"/>
        </w:rPr>
        <w:t>モニター等の購入経費</w:t>
      </w:r>
    </w:p>
    <w:p w14:paraId="6B2873AD" w14:textId="4940F2FC" w:rsidR="00B61F72" w:rsidRPr="001B162D" w:rsidRDefault="00511ED9" w:rsidP="008D7763">
      <w:pPr>
        <w:ind w:left="567" w:hangingChars="270" w:hanging="567"/>
      </w:pPr>
      <w:r>
        <w:rPr>
          <w:rFonts w:hint="eastAsia"/>
        </w:rPr>
        <w:t xml:space="preserve">　　　</w:t>
      </w:r>
      <w:r w:rsidRPr="001B162D">
        <w:rPr>
          <w:rFonts w:hint="eastAsia"/>
        </w:rPr>
        <w:t>・感染防止の徹底のため、</w:t>
      </w:r>
      <w:r w:rsidR="00140269" w:rsidRPr="001B162D">
        <w:rPr>
          <w:rFonts w:hint="eastAsia"/>
        </w:rPr>
        <w:t>保健室等の衛生環境の向上に必要な備品等</w:t>
      </w:r>
      <w:r w:rsidRPr="001B162D">
        <w:rPr>
          <w:rFonts w:hint="eastAsia"/>
        </w:rPr>
        <w:t>を</w:t>
      </w:r>
      <w:r w:rsidR="00140269" w:rsidRPr="001B162D">
        <w:rPr>
          <w:rFonts w:hint="eastAsia"/>
        </w:rPr>
        <w:t>購入</w:t>
      </w:r>
      <w:r w:rsidRPr="001B162D">
        <w:rPr>
          <w:rFonts w:hint="eastAsia"/>
        </w:rPr>
        <w:t>する</w:t>
      </w:r>
      <w:r w:rsidR="00140269" w:rsidRPr="001B162D">
        <w:rPr>
          <w:rFonts w:hint="eastAsia"/>
        </w:rPr>
        <w:t>経費</w:t>
      </w:r>
      <w:r w:rsidR="00B61F72" w:rsidRPr="001B162D">
        <w:rPr>
          <w:rFonts w:hint="eastAsia"/>
        </w:rPr>
        <w:t xml:space="preserve">　　　　　　　　　　　　　　　　　　</w:t>
      </w:r>
    </w:p>
    <w:p w14:paraId="164F73C6" w14:textId="77777777" w:rsidR="00D47B6B" w:rsidRDefault="00471832" w:rsidP="00B61F72">
      <w:r w:rsidRPr="001B162D">
        <w:rPr>
          <w:rFonts w:hint="eastAsia"/>
        </w:rPr>
        <w:t xml:space="preserve">　　</w:t>
      </w:r>
    </w:p>
    <w:p w14:paraId="09EA9C27" w14:textId="7BCA2DE4" w:rsidR="00B61F72" w:rsidRPr="001B162D" w:rsidRDefault="00471832" w:rsidP="00D47B6B">
      <w:pPr>
        <w:ind w:firstLineChars="200" w:firstLine="420"/>
      </w:pPr>
      <w:r w:rsidRPr="001B162D">
        <w:rPr>
          <w:rFonts w:hint="eastAsia"/>
        </w:rPr>
        <w:t>（補助対象経費）</w:t>
      </w:r>
    </w:p>
    <w:p w14:paraId="0E3DDE01" w14:textId="56C25F09" w:rsidR="0060415D" w:rsidRDefault="00471832" w:rsidP="005D0715">
      <w:pPr>
        <w:ind w:leftChars="300" w:left="630" w:firstLineChars="100" w:firstLine="210"/>
      </w:pPr>
      <w:r w:rsidRPr="001B162D">
        <w:rPr>
          <w:rFonts w:hint="eastAsia"/>
        </w:rPr>
        <w:t>消耗品費、備品費（据付費含む）、通信運搬費、借損料、雑役務費</w:t>
      </w:r>
      <w:r w:rsidR="0060415D" w:rsidRPr="001B162D">
        <w:rPr>
          <w:rFonts w:hint="eastAsia"/>
        </w:rPr>
        <w:t>、委託費</w:t>
      </w:r>
    </w:p>
    <w:p w14:paraId="0F2A30FE" w14:textId="77777777" w:rsidR="005833C1" w:rsidRDefault="005833C1">
      <w:pPr>
        <w:widowControl/>
        <w:jc w:val="left"/>
      </w:pPr>
      <w:r>
        <w:br w:type="page"/>
      </w:r>
    </w:p>
    <w:p w14:paraId="317920A0" w14:textId="77777777" w:rsidR="005D0715" w:rsidRDefault="005D0715" w:rsidP="00D6145C">
      <w:pPr>
        <w:ind w:firstLineChars="200" w:firstLine="420"/>
        <w:jc w:val="left"/>
        <w:rPr>
          <w:u w:val="single"/>
        </w:rPr>
      </w:pPr>
    </w:p>
    <w:p w14:paraId="087531A7" w14:textId="348D72C8" w:rsidR="00D6145C" w:rsidRPr="00D47B6B" w:rsidRDefault="000233DE" w:rsidP="00D6145C">
      <w:pPr>
        <w:ind w:firstLineChars="200" w:firstLine="420"/>
        <w:jc w:val="left"/>
        <w:rPr>
          <w:u w:val="single"/>
        </w:rPr>
      </w:pPr>
      <w:r w:rsidRPr="00D47B6B">
        <w:rPr>
          <w:rFonts w:hint="eastAsia"/>
          <w:u w:val="single"/>
        </w:rPr>
        <w:t>（イ）教職員の資質向上のための研修等支援</w:t>
      </w:r>
    </w:p>
    <w:p w14:paraId="12FE90F6" w14:textId="77777777" w:rsidR="00D6145C" w:rsidRDefault="00D6145C" w:rsidP="00D6145C">
      <w:pPr>
        <w:ind w:leftChars="200" w:left="840" w:hangingChars="200" w:hanging="420"/>
        <w:jc w:val="left"/>
      </w:pPr>
      <w:r>
        <w:rPr>
          <w:rFonts w:hint="eastAsia"/>
        </w:rPr>
        <w:t xml:space="preserve">　　　夏季休業期間の短縮等により研修機会を逸した教職員に対し、その資質向上等を図るため研修等に参加等するための経費を支援する。</w:t>
      </w:r>
    </w:p>
    <w:p w14:paraId="048CCBED" w14:textId="011934CC" w:rsidR="00132BEE" w:rsidRDefault="000233DE" w:rsidP="00D47B6B">
      <w:pPr>
        <w:ind w:leftChars="416" w:left="1084" w:hangingChars="100" w:hanging="210"/>
        <w:jc w:val="left"/>
      </w:pPr>
      <w:r>
        <w:rPr>
          <w:rFonts w:hint="eastAsia"/>
        </w:rPr>
        <w:t>※</w:t>
      </w:r>
      <w:r w:rsidR="00D47B6B">
        <w:rPr>
          <w:rFonts w:hint="eastAsia"/>
        </w:rPr>
        <w:t xml:space="preserve">　</w:t>
      </w:r>
      <w:r>
        <w:rPr>
          <w:rFonts w:hint="eastAsia"/>
        </w:rPr>
        <w:t>但し、任命権者や服務監督権者が計画して実施すべき研修等は除き、学校長等</w:t>
      </w:r>
      <w:r w:rsidR="00132BEE" w:rsidRPr="008D7763">
        <w:rPr>
          <w:rFonts w:hint="eastAsia"/>
        </w:rPr>
        <w:t>が認めたものに限る。</w:t>
      </w:r>
    </w:p>
    <w:p w14:paraId="2855E78A" w14:textId="77777777" w:rsidR="00D47B6B" w:rsidRDefault="00D6145C" w:rsidP="00D6145C">
      <w:pPr>
        <w:ind w:leftChars="2" w:left="283" w:hangingChars="133" w:hanging="279"/>
      </w:pPr>
      <w:r>
        <w:rPr>
          <w:rFonts w:hint="eastAsia"/>
        </w:rPr>
        <w:t xml:space="preserve">　　</w:t>
      </w:r>
    </w:p>
    <w:p w14:paraId="2516299A" w14:textId="3F0B1C9F" w:rsidR="00D6145C" w:rsidRPr="00637C40" w:rsidRDefault="00D6145C" w:rsidP="00D47B6B">
      <w:pPr>
        <w:ind w:leftChars="102" w:left="214" w:firstLineChars="100" w:firstLine="210"/>
      </w:pPr>
      <w:r>
        <w:rPr>
          <w:rFonts w:hint="eastAsia"/>
        </w:rPr>
        <w:t>（例示）</w:t>
      </w:r>
    </w:p>
    <w:p w14:paraId="5E46D1E2" w14:textId="77777777" w:rsidR="00D6145C" w:rsidRDefault="00D6145C" w:rsidP="00D6145C">
      <w:r>
        <w:rPr>
          <w:rFonts w:hint="eastAsia"/>
        </w:rPr>
        <w:t xml:space="preserve">　　　</w:t>
      </w:r>
      <w:r w:rsidRPr="00637C40">
        <w:rPr>
          <w:rFonts w:hint="eastAsia"/>
        </w:rPr>
        <w:t>・</w:t>
      </w:r>
      <w:r>
        <w:rPr>
          <w:rFonts w:hint="eastAsia"/>
        </w:rPr>
        <w:t>感染症対策等に資する研修に必要な経費</w:t>
      </w:r>
    </w:p>
    <w:p w14:paraId="5DEEBC3E" w14:textId="77777777" w:rsidR="00D6145C" w:rsidRDefault="00D6145C" w:rsidP="00D6145C">
      <w:r>
        <w:rPr>
          <w:rFonts w:hint="eastAsia"/>
        </w:rPr>
        <w:t xml:space="preserve">　　　・オンライン学習等に資するＩＣＴ研修に必要な経費</w:t>
      </w:r>
    </w:p>
    <w:p w14:paraId="02539F19" w14:textId="2EC8DC68" w:rsidR="00D6145C" w:rsidRPr="00C8162F" w:rsidRDefault="00D6145C" w:rsidP="00D6145C">
      <w:r>
        <w:rPr>
          <w:rFonts w:hint="eastAsia"/>
        </w:rPr>
        <w:t xml:space="preserve">　　　・その他自己研鑽、能力開発研修等に必要な経費</w:t>
      </w:r>
    </w:p>
    <w:p w14:paraId="5FA9D4AA" w14:textId="77777777" w:rsidR="00D47B6B" w:rsidRDefault="0060415D" w:rsidP="0060415D">
      <w:r>
        <w:rPr>
          <w:rFonts w:hint="eastAsia"/>
        </w:rPr>
        <w:t xml:space="preserve">　　</w:t>
      </w:r>
    </w:p>
    <w:p w14:paraId="1F857F2F" w14:textId="02A06E08" w:rsidR="0060415D" w:rsidRDefault="0060415D" w:rsidP="00D47B6B">
      <w:pPr>
        <w:ind w:firstLineChars="200" w:firstLine="420"/>
        <w:rPr>
          <w:lang w:eastAsia="zh-TW"/>
        </w:rPr>
      </w:pPr>
      <w:r>
        <w:rPr>
          <w:rFonts w:hint="eastAsia"/>
          <w:lang w:eastAsia="zh-TW"/>
        </w:rPr>
        <w:t>（補助対象経費）</w:t>
      </w:r>
    </w:p>
    <w:p w14:paraId="5F6CFC5F" w14:textId="31E40844" w:rsidR="0060415D" w:rsidRDefault="000233DE" w:rsidP="0060415D">
      <w:pPr>
        <w:ind w:leftChars="300" w:left="630" w:firstLineChars="100" w:firstLine="210"/>
        <w:rPr>
          <w:lang w:eastAsia="zh-TW"/>
        </w:rPr>
      </w:pPr>
      <w:r>
        <w:rPr>
          <w:rFonts w:hint="eastAsia"/>
          <w:lang w:eastAsia="zh-TW"/>
        </w:rPr>
        <w:t>消耗品費、備品費</w:t>
      </w:r>
      <w:r w:rsidR="0060415D">
        <w:rPr>
          <w:rFonts w:hint="eastAsia"/>
          <w:lang w:eastAsia="zh-TW"/>
        </w:rPr>
        <w:t>、</w:t>
      </w:r>
      <w:r w:rsidR="0060415D" w:rsidRPr="001B162D">
        <w:rPr>
          <w:rFonts w:hint="eastAsia"/>
          <w:lang w:eastAsia="zh-TW"/>
        </w:rPr>
        <w:t>通信運搬費、</w:t>
      </w:r>
      <w:r w:rsidR="0060415D">
        <w:rPr>
          <w:rFonts w:hint="eastAsia"/>
          <w:lang w:eastAsia="zh-TW"/>
        </w:rPr>
        <w:t>借損料、雑役務費、委託費、旅費、謝金、会議費</w:t>
      </w:r>
    </w:p>
    <w:p w14:paraId="1A2BDB37" w14:textId="77777777" w:rsidR="0060415D" w:rsidRPr="008D7763" w:rsidRDefault="0060415D" w:rsidP="00D6145C">
      <w:pPr>
        <w:rPr>
          <w:rFonts w:eastAsia="PMingLiU"/>
          <w:lang w:eastAsia="zh-TW"/>
        </w:rPr>
      </w:pPr>
    </w:p>
    <w:p w14:paraId="5D0B2B5E" w14:textId="77777777" w:rsidR="00D6145C" w:rsidRPr="008D7763" w:rsidRDefault="00D6145C" w:rsidP="00B61F72">
      <w:pPr>
        <w:rPr>
          <w:rFonts w:eastAsia="PMingLiU"/>
          <w:lang w:eastAsia="zh-TW"/>
        </w:rPr>
      </w:pPr>
    </w:p>
    <w:p w14:paraId="108B9237" w14:textId="296C5A3D" w:rsidR="00685A5E" w:rsidRPr="00D47B6B" w:rsidRDefault="00B61F72" w:rsidP="00B61F72">
      <w:pPr>
        <w:jc w:val="left"/>
        <w:rPr>
          <w:u w:val="single"/>
        </w:rPr>
      </w:pPr>
      <w:r>
        <w:rPr>
          <w:rFonts w:hint="eastAsia"/>
          <w:lang w:eastAsia="zh-TW"/>
        </w:rPr>
        <w:t xml:space="preserve">　　</w:t>
      </w:r>
      <w:r w:rsidR="00685A5E" w:rsidRPr="00D47B6B">
        <w:rPr>
          <w:rFonts w:hint="eastAsia"/>
          <w:u w:val="single"/>
        </w:rPr>
        <w:t>（</w:t>
      </w:r>
      <w:r w:rsidR="00D6145C" w:rsidRPr="00D47B6B">
        <w:rPr>
          <w:rFonts w:hint="eastAsia"/>
          <w:u w:val="single"/>
        </w:rPr>
        <w:t>ウ</w:t>
      </w:r>
      <w:r w:rsidR="00685A5E" w:rsidRPr="00D47B6B">
        <w:rPr>
          <w:rFonts w:hint="eastAsia"/>
          <w:u w:val="single"/>
        </w:rPr>
        <w:t>）</w:t>
      </w:r>
      <w:r w:rsidRPr="00D47B6B">
        <w:rPr>
          <w:rFonts w:hint="eastAsia"/>
          <w:u w:val="single"/>
        </w:rPr>
        <w:t>子供たちの学習保障支援</w:t>
      </w:r>
    </w:p>
    <w:p w14:paraId="55750306" w14:textId="77777777" w:rsidR="00C11CF4" w:rsidRPr="00D07342" w:rsidRDefault="00D07342" w:rsidP="00D07342">
      <w:pPr>
        <w:ind w:leftChars="200" w:left="840" w:hangingChars="200" w:hanging="420"/>
        <w:jc w:val="left"/>
      </w:pPr>
      <w:r>
        <w:rPr>
          <w:rFonts w:hint="eastAsia"/>
        </w:rPr>
        <w:t xml:space="preserve">　　　</w:t>
      </w:r>
      <w:r w:rsidR="00C11CF4">
        <w:rPr>
          <w:rFonts w:hint="eastAsia"/>
        </w:rPr>
        <w:t>児童生徒の学びの保障のため、感染症対策等を徹底しながら、感染の状況や児童</w:t>
      </w:r>
      <w:r>
        <w:rPr>
          <w:rFonts w:hint="eastAsia"/>
        </w:rPr>
        <w:t>生徒の状況に応じた学校での教育活動や家庭学習を実施する際に</w:t>
      </w:r>
      <w:r w:rsidR="002324FE">
        <w:rPr>
          <w:rFonts w:hint="eastAsia"/>
        </w:rPr>
        <w:t>生じる</w:t>
      </w:r>
      <w:r w:rsidR="00C11CF4">
        <w:rPr>
          <w:rFonts w:hint="eastAsia"/>
        </w:rPr>
        <w:t>経費</w:t>
      </w:r>
      <w:r>
        <w:rPr>
          <w:rFonts w:hint="eastAsia"/>
        </w:rPr>
        <w:t>を支援する</w:t>
      </w:r>
      <w:r w:rsidR="00C11CF4">
        <w:rPr>
          <w:rFonts w:hint="eastAsia"/>
        </w:rPr>
        <w:t>。</w:t>
      </w:r>
    </w:p>
    <w:p w14:paraId="52B06C15" w14:textId="77777777" w:rsidR="00D47B6B" w:rsidRDefault="00B61F72" w:rsidP="00D07342">
      <w:pPr>
        <w:jc w:val="left"/>
      </w:pPr>
      <w:r>
        <w:rPr>
          <w:rFonts w:hint="eastAsia"/>
        </w:rPr>
        <w:t xml:space="preserve">　　</w:t>
      </w:r>
    </w:p>
    <w:p w14:paraId="0501DC1E" w14:textId="11505A99" w:rsidR="00B61F72" w:rsidRPr="00637C40" w:rsidRDefault="00B61F72" w:rsidP="00D47B6B">
      <w:pPr>
        <w:ind w:firstLineChars="200" w:firstLine="420"/>
        <w:jc w:val="left"/>
      </w:pPr>
      <w:r>
        <w:rPr>
          <w:rFonts w:hint="eastAsia"/>
        </w:rPr>
        <w:t>（例示）</w:t>
      </w:r>
    </w:p>
    <w:p w14:paraId="7E32FF1C" w14:textId="3C4C03BF" w:rsidR="00DF106D" w:rsidRDefault="00456AA7" w:rsidP="00327F3B">
      <w:pPr>
        <w:ind w:leftChars="300" w:left="840" w:hangingChars="100" w:hanging="210"/>
      </w:pPr>
      <w:r w:rsidRPr="008D7763">
        <w:rPr>
          <w:rFonts w:hint="eastAsia"/>
          <w:kern w:val="0"/>
        </w:rPr>
        <w:t>・家庭における効果的な学習のために用いる教材の購入等、児童生徒の学びのために必要な経費</w:t>
      </w:r>
    </w:p>
    <w:p w14:paraId="12A6FE23" w14:textId="77777777" w:rsidR="00D47B6B" w:rsidRDefault="0060415D" w:rsidP="0060415D">
      <w:r>
        <w:rPr>
          <w:rFonts w:hint="eastAsia"/>
        </w:rPr>
        <w:t xml:space="preserve">　　</w:t>
      </w:r>
    </w:p>
    <w:p w14:paraId="731AC198" w14:textId="552F4CED" w:rsidR="0060415D" w:rsidRDefault="0060415D" w:rsidP="00D47B6B">
      <w:pPr>
        <w:ind w:firstLineChars="200" w:firstLine="420"/>
      </w:pPr>
      <w:r>
        <w:rPr>
          <w:rFonts w:hint="eastAsia"/>
        </w:rPr>
        <w:t>（補助対象経費）</w:t>
      </w:r>
    </w:p>
    <w:p w14:paraId="575C8F5C" w14:textId="03968A15" w:rsidR="00DF106D" w:rsidRDefault="0060415D" w:rsidP="008D7763">
      <w:pPr>
        <w:ind w:leftChars="300" w:left="630" w:firstLineChars="100" w:firstLine="210"/>
      </w:pPr>
      <w:r>
        <w:rPr>
          <w:rFonts w:hint="eastAsia"/>
        </w:rPr>
        <w:t>消耗品費、備品費（据付費含む）、通信運搬費、借損料、雑役務費</w:t>
      </w:r>
    </w:p>
    <w:p w14:paraId="413C04B2" w14:textId="77777777" w:rsidR="002075C6" w:rsidRPr="0060415D" w:rsidRDefault="002075C6" w:rsidP="008D7763">
      <w:pPr>
        <w:ind w:leftChars="300" w:left="630" w:firstLineChars="100" w:firstLine="210"/>
      </w:pPr>
    </w:p>
    <w:p w14:paraId="3496A47D" w14:textId="49376BB8" w:rsidR="00B61F72" w:rsidRDefault="008D7763" w:rsidP="00B61F72">
      <w:pPr>
        <w:ind w:leftChars="300" w:left="840" w:hangingChars="100" w:hanging="210"/>
      </w:pPr>
      <w:r>
        <w:rPr>
          <w:rFonts w:hint="eastAsia"/>
        </w:rPr>
        <w:t xml:space="preserve">　　　　　　　　　　　　　　</w:t>
      </w:r>
    </w:p>
    <w:p w14:paraId="123111E0" w14:textId="77777777" w:rsidR="009A17F6" w:rsidRPr="008D7763" w:rsidRDefault="009A17F6" w:rsidP="008D7763">
      <w:pPr>
        <w:rPr>
          <w:rFonts w:eastAsia="PMingLiU"/>
        </w:rPr>
      </w:pPr>
    </w:p>
    <w:p w14:paraId="7F877645" w14:textId="77777777" w:rsidR="00CF694F" w:rsidRPr="005A229E" w:rsidRDefault="00CF694F" w:rsidP="00CF694F">
      <w:pPr>
        <w:ind w:firstLineChars="200" w:firstLine="420"/>
        <w:jc w:val="left"/>
        <w:rPr>
          <w:u w:val="single"/>
        </w:rPr>
      </w:pPr>
      <w:r w:rsidRPr="005A229E">
        <w:rPr>
          <w:rFonts w:hint="eastAsia"/>
          <w:u w:val="single"/>
        </w:rPr>
        <w:t>（エ）都道府県事務費</w:t>
      </w:r>
    </w:p>
    <w:p w14:paraId="0AD1223E" w14:textId="401DE2ED" w:rsidR="00CF694F" w:rsidRDefault="002035E1" w:rsidP="008D7763">
      <w:pPr>
        <w:ind w:leftChars="100" w:left="850" w:hangingChars="305" w:hanging="640"/>
      </w:pPr>
      <w:r>
        <w:rPr>
          <w:rFonts w:hint="eastAsia"/>
        </w:rPr>
        <w:t xml:space="preserve">　　　　</w:t>
      </w:r>
      <w:r w:rsidR="00D6145C">
        <w:rPr>
          <w:rFonts w:hint="eastAsia"/>
        </w:rPr>
        <w:t>域内の学校設置者が行う本</w:t>
      </w:r>
      <w:r w:rsidR="00CF694F">
        <w:rPr>
          <w:rFonts w:hint="eastAsia"/>
        </w:rPr>
        <w:t>事業の適正な執行を図るために</w:t>
      </w:r>
      <w:r>
        <w:rPr>
          <w:rFonts w:hint="eastAsia"/>
        </w:rPr>
        <w:t>、都道府県が行う</w:t>
      </w:r>
      <w:r w:rsidR="00CF694F">
        <w:rPr>
          <w:rFonts w:hint="eastAsia"/>
        </w:rPr>
        <w:t>事務に要する経費を支援する。</w:t>
      </w:r>
    </w:p>
    <w:p w14:paraId="4D3BAD82" w14:textId="77777777" w:rsidR="005A229E" w:rsidRDefault="0060415D" w:rsidP="0060415D">
      <w:r>
        <w:rPr>
          <w:rFonts w:hint="eastAsia"/>
        </w:rPr>
        <w:t xml:space="preserve">　　</w:t>
      </w:r>
    </w:p>
    <w:p w14:paraId="7AE70DBE" w14:textId="4D3389D6" w:rsidR="0060415D" w:rsidRDefault="0060415D" w:rsidP="005A229E">
      <w:pPr>
        <w:ind w:firstLineChars="200" w:firstLine="420"/>
        <w:rPr>
          <w:lang w:eastAsia="zh-TW"/>
        </w:rPr>
      </w:pPr>
      <w:r>
        <w:rPr>
          <w:rFonts w:hint="eastAsia"/>
          <w:lang w:eastAsia="zh-TW"/>
        </w:rPr>
        <w:t>（補助対象経費）</w:t>
      </w:r>
    </w:p>
    <w:p w14:paraId="0D0731EE" w14:textId="60CFE718" w:rsidR="0060415D" w:rsidRPr="008D7763" w:rsidRDefault="0050458D" w:rsidP="0060415D">
      <w:pPr>
        <w:ind w:leftChars="300" w:left="630" w:firstLineChars="100" w:firstLine="210"/>
        <w:rPr>
          <w:rFonts w:eastAsia="PMingLiU"/>
          <w:lang w:eastAsia="zh-TW"/>
        </w:rPr>
      </w:pPr>
      <w:r>
        <w:rPr>
          <w:rFonts w:hint="eastAsia"/>
          <w:lang w:eastAsia="zh-TW"/>
        </w:rPr>
        <w:t>消耗品費、通信運搬費、借損料、雑役務費、委託費、旅費、</w:t>
      </w:r>
      <w:r w:rsidR="0060415D">
        <w:rPr>
          <w:rFonts w:hint="eastAsia"/>
          <w:lang w:eastAsia="zh-TW"/>
        </w:rPr>
        <w:t>人件費</w:t>
      </w:r>
    </w:p>
    <w:p w14:paraId="141B4AAA" w14:textId="77777777" w:rsidR="00CF694F" w:rsidRPr="008D7763" w:rsidRDefault="00CF694F" w:rsidP="00B61F72">
      <w:pPr>
        <w:ind w:leftChars="100" w:left="420" w:hangingChars="100" w:hanging="210"/>
        <w:rPr>
          <w:lang w:eastAsia="zh-TW"/>
        </w:rPr>
      </w:pPr>
    </w:p>
    <w:p w14:paraId="09F43D59" w14:textId="77777777" w:rsidR="005A229E" w:rsidRDefault="005A229E" w:rsidP="00B61F72">
      <w:pPr>
        <w:ind w:left="708" w:right="210" w:hangingChars="337" w:hanging="708"/>
        <w:jc w:val="left"/>
        <w:rPr>
          <w:lang w:eastAsia="zh-TW"/>
        </w:rPr>
      </w:pPr>
    </w:p>
    <w:p w14:paraId="4FFAFCF9" w14:textId="77777777" w:rsidR="005A229E" w:rsidRDefault="005A229E" w:rsidP="005A229E">
      <w:pPr>
        <w:ind w:leftChars="200" w:left="630" w:right="210" w:hangingChars="100" w:hanging="210"/>
        <w:jc w:val="left"/>
        <w:rPr>
          <w:lang w:eastAsia="zh-TW"/>
        </w:rPr>
      </w:pPr>
    </w:p>
    <w:p w14:paraId="3F828152" w14:textId="77777777" w:rsidR="00FA60F7" w:rsidRDefault="00FA60F7" w:rsidP="00106A4A">
      <w:pPr>
        <w:jc w:val="left"/>
        <w:rPr>
          <w:lang w:eastAsia="zh-TW"/>
        </w:rPr>
      </w:pPr>
    </w:p>
    <w:p w14:paraId="266058D0" w14:textId="77777777" w:rsidR="00FA60F7" w:rsidRDefault="00FA60F7" w:rsidP="00106A4A">
      <w:pPr>
        <w:jc w:val="left"/>
        <w:rPr>
          <w:lang w:eastAsia="zh-TW"/>
        </w:rPr>
      </w:pPr>
    </w:p>
    <w:p w14:paraId="6D136E7C" w14:textId="77777777" w:rsidR="00FA60F7" w:rsidRDefault="00FA60F7" w:rsidP="00106A4A">
      <w:pPr>
        <w:jc w:val="left"/>
        <w:rPr>
          <w:lang w:eastAsia="zh-TW"/>
        </w:rPr>
      </w:pPr>
    </w:p>
    <w:p w14:paraId="3213FFCB" w14:textId="77777777" w:rsidR="00FA60F7" w:rsidRDefault="00FA60F7" w:rsidP="00106A4A">
      <w:pPr>
        <w:jc w:val="left"/>
        <w:rPr>
          <w:lang w:eastAsia="zh-TW"/>
        </w:rPr>
      </w:pPr>
    </w:p>
    <w:p w14:paraId="3BB0B86F" w14:textId="77777777" w:rsidR="00FA60F7" w:rsidRDefault="00FA60F7" w:rsidP="00106A4A">
      <w:pPr>
        <w:jc w:val="left"/>
        <w:rPr>
          <w:lang w:eastAsia="zh-TW"/>
        </w:rPr>
      </w:pPr>
    </w:p>
    <w:p w14:paraId="701A9FD6" w14:textId="77777777" w:rsidR="00FA60F7" w:rsidRDefault="00FA60F7" w:rsidP="00106A4A">
      <w:pPr>
        <w:jc w:val="left"/>
        <w:rPr>
          <w:lang w:eastAsia="zh-TW"/>
        </w:rPr>
      </w:pPr>
    </w:p>
    <w:p w14:paraId="766ED01B" w14:textId="77777777" w:rsidR="00FA60F7" w:rsidRDefault="00FA60F7" w:rsidP="00106A4A">
      <w:pPr>
        <w:jc w:val="left"/>
        <w:rPr>
          <w:lang w:eastAsia="zh-TW"/>
        </w:rPr>
      </w:pPr>
    </w:p>
    <w:p w14:paraId="7439152D" w14:textId="77777777" w:rsidR="00FA60F7" w:rsidRDefault="00FA60F7" w:rsidP="00106A4A">
      <w:pPr>
        <w:jc w:val="left"/>
        <w:rPr>
          <w:lang w:eastAsia="zh-TW"/>
        </w:rPr>
      </w:pPr>
    </w:p>
    <w:p w14:paraId="6F3C1CE5" w14:textId="77777777" w:rsidR="00FA60F7" w:rsidRDefault="00FA60F7" w:rsidP="00106A4A">
      <w:pPr>
        <w:jc w:val="left"/>
        <w:rPr>
          <w:lang w:eastAsia="zh-TW"/>
        </w:rPr>
      </w:pPr>
    </w:p>
    <w:p w14:paraId="1C727A8B" w14:textId="77777777" w:rsidR="00FA60F7" w:rsidRDefault="00FA60F7" w:rsidP="00106A4A">
      <w:pPr>
        <w:jc w:val="left"/>
        <w:rPr>
          <w:lang w:eastAsia="zh-TW"/>
        </w:rPr>
      </w:pPr>
    </w:p>
    <w:p w14:paraId="10F8F90B" w14:textId="77777777" w:rsidR="00FA60F7" w:rsidRDefault="00FA60F7" w:rsidP="00106A4A">
      <w:pPr>
        <w:jc w:val="left"/>
        <w:rPr>
          <w:lang w:eastAsia="zh-TW"/>
        </w:rPr>
      </w:pPr>
    </w:p>
    <w:p w14:paraId="54662F95" w14:textId="675DB516" w:rsidR="001B6CB4" w:rsidRDefault="00106A4A" w:rsidP="00106A4A">
      <w:pPr>
        <w:jc w:val="left"/>
      </w:pPr>
      <w:r>
        <w:rPr>
          <w:rFonts w:hint="eastAsia"/>
        </w:rPr>
        <w:t>（</w:t>
      </w:r>
      <w:r w:rsidR="00B61F72">
        <w:rPr>
          <w:rFonts w:hint="eastAsia"/>
        </w:rPr>
        <w:t>３</w:t>
      </w:r>
      <w:r w:rsidR="00C56481">
        <w:rPr>
          <w:rFonts w:hint="eastAsia"/>
        </w:rPr>
        <w:t>）１校当たりの</w:t>
      </w:r>
      <w:r w:rsidR="00772FE7">
        <w:rPr>
          <w:rFonts w:hint="eastAsia"/>
        </w:rPr>
        <w:t>補助上限</w:t>
      </w:r>
      <w:r w:rsidR="00C56481">
        <w:rPr>
          <w:rFonts w:hint="eastAsia"/>
        </w:rPr>
        <w:t>額</w:t>
      </w:r>
    </w:p>
    <w:p w14:paraId="6F3C46E2" w14:textId="77777777" w:rsidR="00106A4A" w:rsidRDefault="001B6CB4" w:rsidP="00DA3FCC">
      <w:pPr>
        <w:ind w:leftChars="200" w:left="420" w:firstLineChars="100" w:firstLine="210"/>
        <w:jc w:val="left"/>
      </w:pPr>
      <w:r>
        <w:rPr>
          <w:rFonts w:hint="eastAsia"/>
        </w:rPr>
        <w:t>１校当たりの</w:t>
      </w:r>
      <w:r w:rsidR="00B61F72">
        <w:rPr>
          <w:rFonts w:hint="eastAsia"/>
        </w:rPr>
        <w:t>補助</w:t>
      </w:r>
      <w:r w:rsidR="00772FE7">
        <w:rPr>
          <w:rFonts w:hint="eastAsia"/>
        </w:rPr>
        <w:t>上限</w:t>
      </w:r>
      <w:r>
        <w:rPr>
          <w:rFonts w:hint="eastAsia"/>
        </w:rPr>
        <w:t>額は以下のとおり</w:t>
      </w:r>
      <w:r w:rsidR="00B61F72">
        <w:rPr>
          <w:rFonts w:hint="eastAsia"/>
        </w:rPr>
        <w:t>と</w:t>
      </w:r>
      <w:r>
        <w:rPr>
          <w:rFonts w:hint="eastAsia"/>
        </w:rPr>
        <w:t>する。</w:t>
      </w:r>
      <w:r w:rsidR="00456AA7">
        <w:rPr>
          <w:rFonts w:hint="eastAsia"/>
        </w:rPr>
        <w:t>ただし、国立大学法人</w:t>
      </w:r>
      <w:r w:rsidR="00391BEF">
        <w:rPr>
          <w:rFonts w:hint="eastAsia"/>
        </w:rPr>
        <w:t>が実施する補助事業については、以下の表の額に２を乗じた額とする。</w:t>
      </w:r>
    </w:p>
    <w:p w14:paraId="7678518C" w14:textId="77777777" w:rsidR="00C56481" w:rsidRDefault="00EC5DC0" w:rsidP="00BD39B7">
      <w:pPr>
        <w:ind w:right="210"/>
        <w:jc w:val="right"/>
      </w:pPr>
      <w:r>
        <w:rPr>
          <w:rFonts w:hint="eastAsia"/>
        </w:rPr>
        <w:t>（</w:t>
      </w:r>
      <w:r w:rsidR="008865E5">
        <w:rPr>
          <w:rFonts w:hint="eastAsia"/>
        </w:rPr>
        <w:t>単位：万円</w:t>
      </w:r>
      <w:r>
        <w:rPr>
          <w:rFonts w:hint="eastAsia"/>
        </w:rPr>
        <w:t>）</w:t>
      </w:r>
    </w:p>
    <w:tbl>
      <w:tblPr>
        <w:tblStyle w:val="a6"/>
        <w:tblW w:w="8788" w:type="dxa"/>
        <w:tblInd w:w="421" w:type="dxa"/>
        <w:tblLook w:val="04A0" w:firstRow="1" w:lastRow="0" w:firstColumn="1" w:lastColumn="0" w:noHBand="0" w:noVBand="1"/>
      </w:tblPr>
      <w:tblGrid>
        <w:gridCol w:w="3861"/>
        <w:gridCol w:w="993"/>
        <w:gridCol w:w="1950"/>
        <w:gridCol w:w="1984"/>
      </w:tblGrid>
      <w:tr w:rsidR="00BE63FB" w14:paraId="65632073" w14:textId="77777777" w:rsidTr="00BE25E2">
        <w:tc>
          <w:tcPr>
            <w:tcW w:w="6804" w:type="dxa"/>
            <w:gridSpan w:val="3"/>
          </w:tcPr>
          <w:p w14:paraId="00DD5509" w14:textId="77777777" w:rsidR="00BE63FB" w:rsidRDefault="00BE63FB" w:rsidP="00F32740">
            <w:pPr>
              <w:jc w:val="center"/>
            </w:pPr>
            <w:r>
              <w:rPr>
                <w:rFonts w:hint="eastAsia"/>
              </w:rPr>
              <w:t>学校種</w:t>
            </w:r>
          </w:p>
        </w:tc>
        <w:tc>
          <w:tcPr>
            <w:tcW w:w="1984" w:type="dxa"/>
          </w:tcPr>
          <w:p w14:paraId="4613E068" w14:textId="77777777" w:rsidR="00BE63FB" w:rsidRDefault="00BE63FB" w:rsidP="005E2019">
            <w:pPr>
              <w:jc w:val="center"/>
            </w:pPr>
            <w:r>
              <w:rPr>
                <w:rFonts w:hint="eastAsia"/>
              </w:rPr>
              <w:t>全国</w:t>
            </w:r>
          </w:p>
          <w:p w14:paraId="0394E115" w14:textId="4F32472D" w:rsidR="00BE63FB" w:rsidRDefault="00BE63FB" w:rsidP="00FA7B34">
            <w:pPr>
              <w:jc w:val="right"/>
            </w:pPr>
          </w:p>
        </w:tc>
      </w:tr>
      <w:tr w:rsidR="00BE63FB" w14:paraId="4AD38BD6" w14:textId="77777777" w:rsidTr="00BE25E2">
        <w:tc>
          <w:tcPr>
            <w:tcW w:w="3861" w:type="dxa"/>
            <w:vMerge w:val="restart"/>
          </w:tcPr>
          <w:p w14:paraId="26E0CA3A" w14:textId="77777777" w:rsidR="00BE63FB" w:rsidRDefault="00BE63FB" w:rsidP="009B517A">
            <w:pPr>
              <w:jc w:val="left"/>
              <w:rPr>
                <w:lang w:eastAsia="zh-TW"/>
              </w:rPr>
            </w:pPr>
            <w:r w:rsidRPr="00C96673">
              <w:rPr>
                <w:rFonts w:hint="eastAsia"/>
                <w:color w:val="000000" w:themeColor="text1"/>
                <w:lang w:eastAsia="zh-TW"/>
              </w:rPr>
              <w:t>小学校</w:t>
            </w:r>
          </w:p>
          <w:p w14:paraId="18BAC7F9" w14:textId="77777777" w:rsidR="00BE63FB" w:rsidRDefault="00BE63FB" w:rsidP="00F32740">
            <w:pPr>
              <w:jc w:val="left"/>
              <w:rPr>
                <w:lang w:eastAsia="zh-TW"/>
              </w:rPr>
            </w:pPr>
            <w:r w:rsidRPr="00C96673">
              <w:rPr>
                <w:rFonts w:hint="eastAsia"/>
                <w:color w:val="000000" w:themeColor="text1"/>
                <w:lang w:eastAsia="zh-TW"/>
              </w:rPr>
              <w:t>義務教育学校（前期課程）</w:t>
            </w:r>
          </w:p>
        </w:tc>
        <w:tc>
          <w:tcPr>
            <w:tcW w:w="993" w:type="dxa"/>
          </w:tcPr>
          <w:p w14:paraId="50965813" w14:textId="77777777" w:rsidR="00BE63FB" w:rsidRDefault="00BE63FB" w:rsidP="00F32740">
            <w:pPr>
              <w:jc w:val="left"/>
            </w:pPr>
            <w:r>
              <w:rPr>
                <w:rFonts w:hint="eastAsia"/>
              </w:rPr>
              <w:t>児童数</w:t>
            </w:r>
          </w:p>
        </w:tc>
        <w:tc>
          <w:tcPr>
            <w:tcW w:w="1950" w:type="dxa"/>
          </w:tcPr>
          <w:p w14:paraId="32BDA8B8" w14:textId="77777777" w:rsidR="00BE63FB" w:rsidRDefault="00BE63FB" w:rsidP="00BE25E2">
            <w:pPr>
              <w:widowControl/>
              <w:ind w:firstLineChars="100" w:firstLine="210"/>
              <w:jc w:val="left"/>
            </w:pPr>
            <w:r>
              <w:rPr>
                <w:rFonts w:hint="eastAsia"/>
              </w:rPr>
              <w:t>1-</w:t>
            </w:r>
            <w:r>
              <w:t>300</w:t>
            </w:r>
            <w:r>
              <w:rPr>
                <w:rFonts w:hint="eastAsia"/>
              </w:rPr>
              <w:t>人</w:t>
            </w:r>
          </w:p>
        </w:tc>
        <w:tc>
          <w:tcPr>
            <w:tcW w:w="1984" w:type="dxa"/>
          </w:tcPr>
          <w:p w14:paraId="30FE7030" w14:textId="7B05E5A5" w:rsidR="00BE63FB" w:rsidRDefault="00BE63FB" w:rsidP="00B61F72">
            <w:pPr>
              <w:jc w:val="right"/>
            </w:pPr>
            <w:r>
              <w:rPr>
                <w:rFonts w:hint="eastAsia"/>
              </w:rPr>
              <w:t>40</w:t>
            </w:r>
          </w:p>
        </w:tc>
      </w:tr>
      <w:tr w:rsidR="00BE63FB" w14:paraId="7C96F29C" w14:textId="77777777" w:rsidTr="00BE25E2">
        <w:tc>
          <w:tcPr>
            <w:tcW w:w="3861" w:type="dxa"/>
            <w:vMerge/>
          </w:tcPr>
          <w:p w14:paraId="30A86EDA" w14:textId="77777777" w:rsidR="00BE63FB" w:rsidRDefault="00BE63FB" w:rsidP="00F32740">
            <w:pPr>
              <w:jc w:val="left"/>
              <w:rPr>
                <w:lang w:eastAsia="zh-TW"/>
              </w:rPr>
            </w:pPr>
          </w:p>
        </w:tc>
        <w:tc>
          <w:tcPr>
            <w:tcW w:w="993" w:type="dxa"/>
          </w:tcPr>
          <w:p w14:paraId="48B1806E" w14:textId="77777777" w:rsidR="00BE63FB" w:rsidRDefault="00BE63FB" w:rsidP="00F32740">
            <w:pPr>
              <w:jc w:val="left"/>
              <w:rPr>
                <w:lang w:eastAsia="zh-TW"/>
              </w:rPr>
            </w:pPr>
            <w:r>
              <w:rPr>
                <w:rFonts w:hint="eastAsia"/>
              </w:rPr>
              <w:t>児童数</w:t>
            </w:r>
          </w:p>
        </w:tc>
        <w:tc>
          <w:tcPr>
            <w:tcW w:w="1950" w:type="dxa"/>
          </w:tcPr>
          <w:p w14:paraId="5C98D0A1" w14:textId="77777777" w:rsidR="00BE63FB" w:rsidRDefault="00BE63FB" w:rsidP="00BE25E2">
            <w:pPr>
              <w:widowControl/>
              <w:ind w:firstLineChars="100" w:firstLine="210"/>
              <w:jc w:val="left"/>
              <w:rPr>
                <w:lang w:eastAsia="zh-TW"/>
              </w:rPr>
            </w:pPr>
            <w:r>
              <w:rPr>
                <w:rFonts w:hint="eastAsia"/>
              </w:rPr>
              <w:t>30</w:t>
            </w:r>
            <w:r>
              <w:t>1</w:t>
            </w:r>
            <w:r>
              <w:rPr>
                <w:rFonts w:hint="eastAsia"/>
              </w:rPr>
              <w:t>-</w:t>
            </w:r>
            <w:r>
              <w:t>500</w:t>
            </w:r>
            <w:r>
              <w:rPr>
                <w:rFonts w:hint="eastAsia"/>
              </w:rPr>
              <w:t>人</w:t>
            </w:r>
          </w:p>
        </w:tc>
        <w:tc>
          <w:tcPr>
            <w:tcW w:w="1984" w:type="dxa"/>
          </w:tcPr>
          <w:p w14:paraId="6D889411" w14:textId="722AD923" w:rsidR="00BE63FB" w:rsidRDefault="00BE63FB" w:rsidP="00B61F72">
            <w:pPr>
              <w:jc w:val="right"/>
              <w:rPr>
                <w:lang w:eastAsia="zh-TW"/>
              </w:rPr>
            </w:pPr>
            <w:r>
              <w:t>60</w:t>
            </w:r>
          </w:p>
        </w:tc>
      </w:tr>
      <w:tr w:rsidR="00BE63FB" w14:paraId="354303B6" w14:textId="77777777" w:rsidTr="00BE25E2">
        <w:tc>
          <w:tcPr>
            <w:tcW w:w="3861" w:type="dxa"/>
            <w:vMerge/>
          </w:tcPr>
          <w:p w14:paraId="45E6499A" w14:textId="77777777" w:rsidR="00BE63FB" w:rsidRDefault="00BE63FB" w:rsidP="00F32740">
            <w:pPr>
              <w:jc w:val="left"/>
            </w:pPr>
          </w:p>
        </w:tc>
        <w:tc>
          <w:tcPr>
            <w:tcW w:w="993" w:type="dxa"/>
          </w:tcPr>
          <w:p w14:paraId="2EA26766" w14:textId="77777777" w:rsidR="00BE63FB" w:rsidRDefault="00BE63FB" w:rsidP="00F32740">
            <w:pPr>
              <w:jc w:val="left"/>
            </w:pPr>
            <w:r>
              <w:rPr>
                <w:rFonts w:hint="eastAsia"/>
              </w:rPr>
              <w:t>児童数</w:t>
            </w:r>
          </w:p>
        </w:tc>
        <w:tc>
          <w:tcPr>
            <w:tcW w:w="1950" w:type="dxa"/>
          </w:tcPr>
          <w:p w14:paraId="27656E5A" w14:textId="77777777" w:rsidR="00BE63FB" w:rsidRDefault="00BE63FB" w:rsidP="00BE25E2">
            <w:pPr>
              <w:widowControl/>
              <w:ind w:firstLineChars="100" w:firstLine="210"/>
              <w:jc w:val="left"/>
            </w:pPr>
            <w:r>
              <w:rPr>
                <w:rFonts w:hint="eastAsia"/>
              </w:rPr>
              <w:t>50</w:t>
            </w:r>
            <w:r>
              <w:t>1</w:t>
            </w:r>
            <w:r>
              <w:rPr>
                <w:rFonts w:hint="eastAsia"/>
              </w:rPr>
              <w:t>人以上</w:t>
            </w:r>
          </w:p>
        </w:tc>
        <w:tc>
          <w:tcPr>
            <w:tcW w:w="1984" w:type="dxa"/>
          </w:tcPr>
          <w:p w14:paraId="7947324E" w14:textId="2D4C1C74" w:rsidR="00BE63FB" w:rsidRDefault="00BE63FB" w:rsidP="009B517A">
            <w:pPr>
              <w:jc w:val="right"/>
            </w:pPr>
            <w:r>
              <w:t>80</w:t>
            </w:r>
          </w:p>
        </w:tc>
      </w:tr>
      <w:tr w:rsidR="00BE63FB" w14:paraId="10AC09E2" w14:textId="77777777" w:rsidTr="00BE25E2">
        <w:tc>
          <w:tcPr>
            <w:tcW w:w="3861" w:type="dxa"/>
            <w:vMerge w:val="restart"/>
          </w:tcPr>
          <w:p w14:paraId="66F21B4E" w14:textId="77777777" w:rsidR="00BE63FB" w:rsidRPr="00C96673" w:rsidRDefault="00BE63FB" w:rsidP="009B517A">
            <w:pPr>
              <w:jc w:val="left"/>
              <w:rPr>
                <w:rFonts w:asciiTheme="minorEastAsia" w:eastAsiaTheme="minorEastAsia" w:hAnsiTheme="minorEastAsia"/>
                <w:color w:val="000000" w:themeColor="text1"/>
                <w:lang w:eastAsia="zh-TW"/>
              </w:rPr>
            </w:pPr>
            <w:r w:rsidRPr="00C96673">
              <w:rPr>
                <w:rFonts w:asciiTheme="minorEastAsia" w:eastAsiaTheme="minorEastAsia" w:hAnsiTheme="minorEastAsia" w:hint="eastAsia"/>
                <w:color w:val="000000" w:themeColor="text1"/>
                <w:lang w:eastAsia="zh-TW"/>
              </w:rPr>
              <w:t>中学校</w:t>
            </w:r>
          </w:p>
          <w:p w14:paraId="710E7665" w14:textId="77777777" w:rsidR="00BE63FB" w:rsidRPr="00C96673" w:rsidRDefault="00BE63FB" w:rsidP="009B517A">
            <w:pPr>
              <w:jc w:val="left"/>
              <w:rPr>
                <w:rFonts w:asciiTheme="minorEastAsia" w:eastAsiaTheme="minorEastAsia" w:hAnsiTheme="minorEastAsia"/>
                <w:color w:val="000000" w:themeColor="text1"/>
                <w:lang w:eastAsia="zh-TW"/>
              </w:rPr>
            </w:pPr>
            <w:r w:rsidRPr="00C96673">
              <w:rPr>
                <w:rFonts w:hint="eastAsia"/>
                <w:color w:val="000000" w:themeColor="text1"/>
                <w:lang w:eastAsia="zh-TW"/>
              </w:rPr>
              <w:t>義務教育学校（</w:t>
            </w:r>
            <w:r>
              <w:rPr>
                <w:rFonts w:hint="eastAsia"/>
                <w:color w:val="000000" w:themeColor="text1"/>
                <w:lang w:eastAsia="zh-TW"/>
              </w:rPr>
              <w:t>後</w:t>
            </w:r>
            <w:r w:rsidRPr="00C96673">
              <w:rPr>
                <w:rFonts w:hint="eastAsia"/>
                <w:color w:val="000000" w:themeColor="text1"/>
                <w:lang w:eastAsia="zh-TW"/>
              </w:rPr>
              <w:t>期課程）</w:t>
            </w:r>
          </w:p>
          <w:p w14:paraId="52E0F295" w14:textId="77777777" w:rsidR="00BE63FB" w:rsidRPr="00C96673" w:rsidRDefault="00BE63FB" w:rsidP="00F32740">
            <w:pPr>
              <w:jc w:val="left"/>
              <w:rPr>
                <w:rFonts w:asciiTheme="minorEastAsia" w:eastAsiaTheme="minorEastAsia" w:hAnsiTheme="minorEastAsia"/>
                <w:color w:val="000000" w:themeColor="text1"/>
                <w:lang w:eastAsia="zh-TW"/>
              </w:rPr>
            </w:pPr>
            <w:r w:rsidRPr="00C96673">
              <w:rPr>
                <w:rFonts w:asciiTheme="minorEastAsia" w:eastAsiaTheme="minorEastAsia" w:hAnsiTheme="minorEastAsia" w:hint="eastAsia"/>
                <w:color w:val="000000" w:themeColor="text1"/>
              </w:rPr>
              <w:t>中等教育学校（前期課程）</w:t>
            </w:r>
          </w:p>
        </w:tc>
        <w:tc>
          <w:tcPr>
            <w:tcW w:w="993" w:type="dxa"/>
          </w:tcPr>
          <w:p w14:paraId="1AC71B91" w14:textId="77777777" w:rsidR="00BE63FB" w:rsidRDefault="00BE63FB" w:rsidP="00F32740">
            <w:pPr>
              <w:jc w:val="left"/>
            </w:pPr>
            <w:r>
              <w:rPr>
                <w:rFonts w:hint="eastAsia"/>
              </w:rPr>
              <w:t>生徒数</w:t>
            </w:r>
          </w:p>
        </w:tc>
        <w:tc>
          <w:tcPr>
            <w:tcW w:w="1950" w:type="dxa"/>
          </w:tcPr>
          <w:p w14:paraId="6379508E" w14:textId="77777777" w:rsidR="00BE63FB" w:rsidRDefault="00BE63FB" w:rsidP="00BE25E2">
            <w:pPr>
              <w:ind w:firstLineChars="100" w:firstLine="210"/>
              <w:jc w:val="left"/>
            </w:pPr>
            <w:r>
              <w:rPr>
                <w:rFonts w:hint="eastAsia"/>
              </w:rPr>
              <w:t>1-</w:t>
            </w:r>
            <w:r>
              <w:t>300</w:t>
            </w:r>
            <w:r>
              <w:rPr>
                <w:rFonts w:hint="eastAsia"/>
              </w:rPr>
              <w:t>人</w:t>
            </w:r>
          </w:p>
        </w:tc>
        <w:tc>
          <w:tcPr>
            <w:tcW w:w="1984" w:type="dxa"/>
          </w:tcPr>
          <w:p w14:paraId="40145158" w14:textId="2DD9C196" w:rsidR="00BE63FB" w:rsidRDefault="00BE63FB" w:rsidP="00B61F72">
            <w:pPr>
              <w:jc w:val="right"/>
            </w:pPr>
            <w:r>
              <w:t>40</w:t>
            </w:r>
          </w:p>
        </w:tc>
      </w:tr>
      <w:tr w:rsidR="00BE63FB" w14:paraId="30ED37DA" w14:textId="77777777" w:rsidTr="00BE25E2">
        <w:tc>
          <w:tcPr>
            <w:tcW w:w="3861" w:type="dxa"/>
            <w:vMerge/>
          </w:tcPr>
          <w:p w14:paraId="3303D11C" w14:textId="77777777" w:rsidR="00BE63FB" w:rsidRDefault="00BE63FB" w:rsidP="00F32740">
            <w:pPr>
              <w:jc w:val="left"/>
              <w:rPr>
                <w:lang w:eastAsia="zh-TW"/>
              </w:rPr>
            </w:pPr>
          </w:p>
        </w:tc>
        <w:tc>
          <w:tcPr>
            <w:tcW w:w="993" w:type="dxa"/>
          </w:tcPr>
          <w:p w14:paraId="3479E6E1" w14:textId="77777777" w:rsidR="00BE63FB" w:rsidRDefault="00BE63FB" w:rsidP="00F32740">
            <w:pPr>
              <w:jc w:val="left"/>
              <w:rPr>
                <w:lang w:eastAsia="zh-TW"/>
              </w:rPr>
            </w:pPr>
            <w:r>
              <w:rPr>
                <w:rFonts w:hint="eastAsia"/>
              </w:rPr>
              <w:t>生徒数</w:t>
            </w:r>
          </w:p>
        </w:tc>
        <w:tc>
          <w:tcPr>
            <w:tcW w:w="1950" w:type="dxa"/>
          </w:tcPr>
          <w:p w14:paraId="439B190F" w14:textId="77777777" w:rsidR="00BE63FB" w:rsidRDefault="00BE63FB" w:rsidP="00BE25E2">
            <w:pPr>
              <w:ind w:firstLineChars="100" w:firstLine="210"/>
              <w:jc w:val="left"/>
              <w:rPr>
                <w:lang w:eastAsia="zh-TW"/>
              </w:rPr>
            </w:pPr>
            <w:r>
              <w:rPr>
                <w:rFonts w:hint="eastAsia"/>
              </w:rPr>
              <w:t>30</w:t>
            </w:r>
            <w:r>
              <w:t>1</w:t>
            </w:r>
            <w:r>
              <w:rPr>
                <w:rFonts w:hint="eastAsia"/>
              </w:rPr>
              <w:t>-</w:t>
            </w:r>
            <w:r>
              <w:t>500</w:t>
            </w:r>
            <w:r>
              <w:rPr>
                <w:rFonts w:hint="eastAsia"/>
              </w:rPr>
              <w:t>人</w:t>
            </w:r>
          </w:p>
        </w:tc>
        <w:tc>
          <w:tcPr>
            <w:tcW w:w="1984" w:type="dxa"/>
          </w:tcPr>
          <w:p w14:paraId="301D2DB1" w14:textId="0CC7782D" w:rsidR="00BE63FB" w:rsidRDefault="00BE63FB" w:rsidP="00B61F72">
            <w:pPr>
              <w:jc w:val="right"/>
              <w:rPr>
                <w:lang w:eastAsia="zh-TW"/>
              </w:rPr>
            </w:pPr>
            <w:r>
              <w:t>60</w:t>
            </w:r>
          </w:p>
        </w:tc>
      </w:tr>
      <w:tr w:rsidR="00BE63FB" w14:paraId="1A462295" w14:textId="77777777" w:rsidTr="00BE25E2">
        <w:tc>
          <w:tcPr>
            <w:tcW w:w="3861" w:type="dxa"/>
            <w:vMerge/>
          </w:tcPr>
          <w:p w14:paraId="1784716D" w14:textId="77777777" w:rsidR="00BE63FB" w:rsidRPr="00FA7B34" w:rsidRDefault="00BE63FB" w:rsidP="00F32740">
            <w:pPr>
              <w:jc w:val="left"/>
              <w:rPr>
                <w:lang w:eastAsia="zh-TW"/>
              </w:rPr>
            </w:pPr>
          </w:p>
        </w:tc>
        <w:tc>
          <w:tcPr>
            <w:tcW w:w="993" w:type="dxa"/>
          </w:tcPr>
          <w:p w14:paraId="4F002429" w14:textId="77777777" w:rsidR="00BE63FB" w:rsidRDefault="00BE63FB" w:rsidP="00F32740">
            <w:pPr>
              <w:jc w:val="left"/>
              <w:rPr>
                <w:lang w:eastAsia="zh-TW"/>
              </w:rPr>
            </w:pPr>
            <w:r>
              <w:rPr>
                <w:rFonts w:hint="eastAsia"/>
              </w:rPr>
              <w:t>生徒数</w:t>
            </w:r>
          </w:p>
        </w:tc>
        <w:tc>
          <w:tcPr>
            <w:tcW w:w="1950" w:type="dxa"/>
          </w:tcPr>
          <w:p w14:paraId="53781043" w14:textId="77777777" w:rsidR="00BE63FB" w:rsidRDefault="00BE63FB" w:rsidP="00BE25E2">
            <w:pPr>
              <w:widowControl/>
              <w:ind w:firstLineChars="100" w:firstLine="210"/>
              <w:jc w:val="left"/>
              <w:rPr>
                <w:lang w:eastAsia="zh-TW"/>
              </w:rPr>
            </w:pPr>
            <w:r>
              <w:rPr>
                <w:rFonts w:hint="eastAsia"/>
              </w:rPr>
              <w:t>50</w:t>
            </w:r>
            <w:r>
              <w:t>1</w:t>
            </w:r>
            <w:r>
              <w:rPr>
                <w:rFonts w:hint="eastAsia"/>
              </w:rPr>
              <w:t>人以上</w:t>
            </w:r>
          </w:p>
        </w:tc>
        <w:tc>
          <w:tcPr>
            <w:tcW w:w="1984" w:type="dxa"/>
          </w:tcPr>
          <w:p w14:paraId="4014AC3D" w14:textId="32CF707C" w:rsidR="00BE63FB" w:rsidRDefault="00BE63FB" w:rsidP="009B517A">
            <w:pPr>
              <w:jc w:val="right"/>
              <w:rPr>
                <w:lang w:eastAsia="zh-TW"/>
              </w:rPr>
            </w:pPr>
            <w:r>
              <w:t>80</w:t>
            </w:r>
          </w:p>
        </w:tc>
      </w:tr>
      <w:tr w:rsidR="00BE63FB" w14:paraId="10373C98" w14:textId="77777777" w:rsidTr="00BE25E2">
        <w:tc>
          <w:tcPr>
            <w:tcW w:w="3861" w:type="dxa"/>
            <w:vMerge w:val="restart"/>
          </w:tcPr>
          <w:p w14:paraId="0FA97B15" w14:textId="77777777" w:rsidR="00BE63FB" w:rsidRDefault="00BE63FB" w:rsidP="009B517A">
            <w:pPr>
              <w:jc w:val="left"/>
              <w:rPr>
                <w:lang w:eastAsia="zh-CN"/>
              </w:rPr>
            </w:pPr>
            <w:r w:rsidRPr="00C96673">
              <w:rPr>
                <w:rFonts w:hint="eastAsia"/>
                <w:color w:val="000000" w:themeColor="text1"/>
                <w:lang w:eastAsia="zh-CN"/>
              </w:rPr>
              <w:t>高等学校</w:t>
            </w:r>
          </w:p>
          <w:p w14:paraId="73E39D02" w14:textId="77777777" w:rsidR="00BE63FB" w:rsidRDefault="00BE63FB" w:rsidP="009B517A">
            <w:pPr>
              <w:jc w:val="left"/>
              <w:rPr>
                <w:lang w:eastAsia="zh-CN"/>
              </w:rPr>
            </w:pPr>
            <w:r w:rsidRPr="00C96673">
              <w:rPr>
                <w:rFonts w:hint="eastAsia"/>
                <w:color w:val="000000" w:themeColor="text1"/>
                <w:lang w:eastAsia="zh-CN"/>
              </w:rPr>
              <w:t>中等教育学校</w:t>
            </w:r>
            <w:r w:rsidRPr="00C96673">
              <w:rPr>
                <w:rFonts w:asciiTheme="minorEastAsia" w:eastAsiaTheme="minorEastAsia" w:hAnsiTheme="minorEastAsia" w:hint="eastAsia"/>
                <w:color w:val="000000" w:themeColor="text1"/>
                <w:lang w:eastAsia="zh-CN"/>
              </w:rPr>
              <w:t>（後期課程）</w:t>
            </w:r>
          </w:p>
          <w:p w14:paraId="7E0B4165" w14:textId="77777777" w:rsidR="00BE63FB" w:rsidRDefault="00BE63FB" w:rsidP="00F32740">
            <w:pPr>
              <w:jc w:val="left"/>
              <w:rPr>
                <w:rFonts w:eastAsia="PMingLiU"/>
                <w:color w:val="000000" w:themeColor="text1"/>
              </w:rPr>
            </w:pPr>
            <w:r>
              <w:rPr>
                <w:rFonts w:hint="eastAsia"/>
                <w:color w:val="000000" w:themeColor="text1"/>
              </w:rPr>
              <w:t>専修学校（高等課程）</w:t>
            </w:r>
          </w:p>
          <w:p w14:paraId="10D8C0A5" w14:textId="77777777" w:rsidR="00BE63FB" w:rsidRPr="00F32740" w:rsidRDefault="00BE63FB" w:rsidP="00F32740">
            <w:pPr>
              <w:jc w:val="left"/>
              <w:rPr>
                <w:rFonts w:eastAsia="PMingLiU"/>
              </w:rPr>
            </w:pPr>
            <w:r>
              <w:rPr>
                <w:rFonts w:hint="eastAsia"/>
                <w:color w:val="000000" w:themeColor="text1"/>
              </w:rPr>
              <w:t>特別支援学校（高等部のみ設置）</w:t>
            </w:r>
          </w:p>
        </w:tc>
        <w:tc>
          <w:tcPr>
            <w:tcW w:w="993" w:type="dxa"/>
          </w:tcPr>
          <w:p w14:paraId="666344A5" w14:textId="77777777" w:rsidR="00BE63FB" w:rsidRDefault="00BE63FB" w:rsidP="00F32740">
            <w:pPr>
              <w:jc w:val="left"/>
              <w:rPr>
                <w:lang w:eastAsia="zh-TW"/>
              </w:rPr>
            </w:pPr>
            <w:r>
              <w:rPr>
                <w:rFonts w:hint="eastAsia"/>
              </w:rPr>
              <w:t>生徒数</w:t>
            </w:r>
          </w:p>
        </w:tc>
        <w:tc>
          <w:tcPr>
            <w:tcW w:w="1950" w:type="dxa"/>
          </w:tcPr>
          <w:p w14:paraId="094D4B75" w14:textId="77777777" w:rsidR="00BE63FB" w:rsidRDefault="00BE63FB" w:rsidP="00BE25E2">
            <w:pPr>
              <w:widowControl/>
              <w:ind w:firstLineChars="100" w:firstLine="210"/>
              <w:jc w:val="left"/>
              <w:rPr>
                <w:lang w:eastAsia="zh-TW"/>
              </w:rPr>
            </w:pPr>
            <w:r>
              <w:rPr>
                <w:rFonts w:hint="eastAsia"/>
              </w:rPr>
              <w:t>1-</w:t>
            </w:r>
            <w:r>
              <w:t>400</w:t>
            </w:r>
            <w:r>
              <w:rPr>
                <w:rFonts w:hint="eastAsia"/>
              </w:rPr>
              <w:t>人</w:t>
            </w:r>
          </w:p>
        </w:tc>
        <w:tc>
          <w:tcPr>
            <w:tcW w:w="1984" w:type="dxa"/>
          </w:tcPr>
          <w:p w14:paraId="75546EFD" w14:textId="5E00E6A9" w:rsidR="00BE63FB" w:rsidRDefault="00BE63FB" w:rsidP="000C56A7">
            <w:pPr>
              <w:jc w:val="right"/>
              <w:rPr>
                <w:lang w:eastAsia="zh-TW"/>
              </w:rPr>
            </w:pPr>
            <w:r>
              <w:t>80</w:t>
            </w:r>
          </w:p>
        </w:tc>
      </w:tr>
      <w:tr w:rsidR="00BE63FB" w14:paraId="624CC4EF" w14:textId="77777777" w:rsidTr="00BE25E2">
        <w:trPr>
          <w:trHeight w:val="377"/>
        </w:trPr>
        <w:tc>
          <w:tcPr>
            <w:tcW w:w="3861" w:type="dxa"/>
            <w:vMerge/>
          </w:tcPr>
          <w:p w14:paraId="321C59CD" w14:textId="77777777" w:rsidR="00BE63FB" w:rsidRDefault="00BE63FB" w:rsidP="00F32740">
            <w:pPr>
              <w:jc w:val="left"/>
              <w:rPr>
                <w:lang w:eastAsia="zh-TW"/>
              </w:rPr>
            </w:pPr>
          </w:p>
        </w:tc>
        <w:tc>
          <w:tcPr>
            <w:tcW w:w="993" w:type="dxa"/>
          </w:tcPr>
          <w:p w14:paraId="04ADEB5D" w14:textId="77777777" w:rsidR="00BE63FB" w:rsidRDefault="00BE63FB" w:rsidP="00F32740">
            <w:pPr>
              <w:jc w:val="left"/>
              <w:rPr>
                <w:lang w:eastAsia="zh-TW"/>
              </w:rPr>
            </w:pPr>
            <w:r>
              <w:rPr>
                <w:rFonts w:hint="eastAsia"/>
              </w:rPr>
              <w:t>生徒数</w:t>
            </w:r>
          </w:p>
        </w:tc>
        <w:tc>
          <w:tcPr>
            <w:tcW w:w="1950" w:type="dxa"/>
          </w:tcPr>
          <w:p w14:paraId="1F2AF2C1" w14:textId="77777777" w:rsidR="00BE63FB" w:rsidRDefault="00BE63FB" w:rsidP="00BE25E2">
            <w:pPr>
              <w:widowControl/>
              <w:ind w:firstLineChars="100" w:firstLine="210"/>
              <w:jc w:val="left"/>
              <w:rPr>
                <w:lang w:eastAsia="zh-TW"/>
              </w:rPr>
            </w:pPr>
            <w:r>
              <w:t>401</w:t>
            </w:r>
            <w:r>
              <w:rPr>
                <w:rFonts w:hint="eastAsia"/>
              </w:rPr>
              <w:t>-</w:t>
            </w:r>
            <w:r>
              <w:t>700</w:t>
            </w:r>
            <w:r>
              <w:rPr>
                <w:rFonts w:hint="eastAsia"/>
              </w:rPr>
              <w:t>人</w:t>
            </w:r>
          </w:p>
        </w:tc>
        <w:tc>
          <w:tcPr>
            <w:tcW w:w="1984" w:type="dxa"/>
          </w:tcPr>
          <w:p w14:paraId="4DAF90C8" w14:textId="48A3FE18" w:rsidR="00BE63FB" w:rsidRDefault="00BE63FB" w:rsidP="000C56A7">
            <w:pPr>
              <w:jc w:val="right"/>
              <w:rPr>
                <w:lang w:eastAsia="zh-TW"/>
              </w:rPr>
            </w:pPr>
            <w:r>
              <w:t>100</w:t>
            </w:r>
          </w:p>
        </w:tc>
      </w:tr>
      <w:tr w:rsidR="00BE63FB" w14:paraId="26DCE0FC" w14:textId="77777777" w:rsidTr="00BE25E2">
        <w:trPr>
          <w:trHeight w:val="282"/>
        </w:trPr>
        <w:tc>
          <w:tcPr>
            <w:tcW w:w="3861" w:type="dxa"/>
            <w:vMerge/>
          </w:tcPr>
          <w:p w14:paraId="362BF704" w14:textId="77777777" w:rsidR="00BE63FB" w:rsidRPr="00F32740" w:rsidRDefault="00BE63FB" w:rsidP="00F32740">
            <w:pPr>
              <w:jc w:val="left"/>
              <w:rPr>
                <w:rFonts w:eastAsia="SimSun"/>
                <w:color w:val="000000" w:themeColor="text1"/>
                <w:lang w:eastAsia="zh-CN"/>
              </w:rPr>
            </w:pPr>
          </w:p>
        </w:tc>
        <w:tc>
          <w:tcPr>
            <w:tcW w:w="993" w:type="dxa"/>
          </w:tcPr>
          <w:p w14:paraId="4FB02766" w14:textId="77777777" w:rsidR="00BE63FB" w:rsidRDefault="00BE63FB" w:rsidP="00F32740">
            <w:pPr>
              <w:jc w:val="left"/>
              <w:rPr>
                <w:lang w:eastAsia="zh-TW"/>
              </w:rPr>
            </w:pPr>
            <w:r>
              <w:rPr>
                <w:rFonts w:hint="eastAsia"/>
              </w:rPr>
              <w:t>生徒数</w:t>
            </w:r>
          </w:p>
        </w:tc>
        <w:tc>
          <w:tcPr>
            <w:tcW w:w="1950" w:type="dxa"/>
          </w:tcPr>
          <w:p w14:paraId="33E450D1" w14:textId="77777777" w:rsidR="00BE63FB" w:rsidRDefault="00BE63FB" w:rsidP="00BE25E2">
            <w:pPr>
              <w:widowControl/>
              <w:ind w:firstLineChars="100" w:firstLine="210"/>
              <w:jc w:val="left"/>
              <w:rPr>
                <w:lang w:eastAsia="zh-TW"/>
              </w:rPr>
            </w:pPr>
            <w:r>
              <w:rPr>
                <w:rFonts w:hint="eastAsia"/>
              </w:rPr>
              <w:t>70</w:t>
            </w:r>
            <w:r>
              <w:t>1</w:t>
            </w:r>
            <w:r>
              <w:rPr>
                <w:rFonts w:hint="eastAsia"/>
              </w:rPr>
              <w:t>人以上</w:t>
            </w:r>
          </w:p>
        </w:tc>
        <w:tc>
          <w:tcPr>
            <w:tcW w:w="1984" w:type="dxa"/>
          </w:tcPr>
          <w:p w14:paraId="58FD36D1" w14:textId="36F1238E" w:rsidR="00BE63FB" w:rsidRDefault="00BE63FB" w:rsidP="00B61F72">
            <w:pPr>
              <w:jc w:val="right"/>
              <w:rPr>
                <w:lang w:eastAsia="zh-TW"/>
              </w:rPr>
            </w:pPr>
            <w:r>
              <w:t>120</w:t>
            </w:r>
          </w:p>
        </w:tc>
      </w:tr>
      <w:tr w:rsidR="00BE63FB" w14:paraId="1E97AB33" w14:textId="77777777" w:rsidTr="00BE25E2">
        <w:trPr>
          <w:trHeight w:val="282"/>
        </w:trPr>
        <w:tc>
          <w:tcPr>
            <w:tcW w:w="6804" w:type="dxa"/>
            <w:gridSpan w:val="3"/>
          </w:tcPr>
          <w:p w14:paraId="02AFD90D" w14:textId="77777777" w:rsidR="00BE63FB" w:rsidRDefault="00BE63FB" w:rsidP="008D11FA">
            <w:pPr>
              <w:jc w:val="left"/>
            </w:pPr>
            <w:r>
              <w:rPr>
                <w:rFonts w:hint="eastAsia"/>
                <w:color w:val="000000" w:themeColor="text1"/>
              </w:rPr>
              <w:t>特別支援学校</w:t>
            </w:r>
          </w:p>
        </w:tc>
        <w:tc>
          <w:tcPr>
            <w:tcW w:w="1984" w:type="dxa"/>
          </w:tcPr>
          <w:p w14:paraId="2F266F5C" w14:textId="34958982" w:rsidR="00BE63FB" w:rsidRDefault="00BE63FB">
            <w:pPr>
              <w:jc w:val="right"/>
            </w:pPr>
            <w:r>
              <w:t>160</w:t>
            </w:r>
          </w:p>
        </w:tc>
      </w:tr>
      <w:tr w:rsidR="00BE63FB" w14:paraId="32D9CE83" w14:textId="77777777" w:rsidTr="00BE25E2">
        <w:trPr>
          <w:trHeight w:val="419"/>
        </w:trPr>
        <w:tc>
          <w:tcPr>
            <w:tcW w:w="6804" w:type="dxa"/>
            <w:gridSpan w:val="3"/>
          </w:tcPr>
          <w:p w14:paraId="3B8F7402" w14:textId="77777777" w:rsidR="00BE63FB" w:rsidRPr="009C7ED1" w:rsidRDefault="00BE63FB" w:rsidP="00E6583F">
            <w:pPr>
              <w:jc w:val="left"/>
            </w:pPr>
            <w:r w:rsidRPr="00C96673">
              <w:rPr>
                <w:rFonts w:hint="eastAsia"/>
                <w:color w:val="000000" w:themeColor="text1"/>
              </w:rPr>
              <w:t>高等学校</w:t>
            </w:r>
            <w:r>
              <w:rPr>
                <w:rFonts w:hint="eastAsia"/>
                <w:color w:val="000000" w:themeColor="text1"/>
              </w:rPr>
              <w:t>（通信制課程のみ設置）</w:t>
            </w:r>
          </w:p>
        </w:tc>
        <w:tc>
          <w:tcPr>
            <w:tcW w:w="1984" w:type="dxa"/>
          </w:tcPr>
          <w:p w14:paraId="09623836" w14:textId="21201BD1" w:rsidR="00BE63FB" w:rsidRDefault="00BE63FB" w:rsidP="00B61F72">
            <w:pPr>
              <w:jc w:val="right"/>
            </w:pPr>
            <w:r>
              <w:t>40</w:t>
            </w:r>
          </w:p>
        </w:tc>
      </w:tr>
    </w:tbl>
    <w:p w14:paraId="2719F156" w14:textId="77777777" w:rsidR="00BE25E2" w:rsidRDefault="00BE25E2" w:rsidP="002C1FCE">
      <w:pPr>
        <w:ind w:left="210" w:hangingChars="100" w:hanging="210"/>
        <w:jc w:val="left"/>
      </w:pPr>
    </w:p>
    <w:p w14:paraId="68D436C1" w14:textId="5C6B9AAE" w:rsidR="00C006C2" w:rsidRDefault="00E75DA2" w:rsidP="00BE25E2">
      <w:pPr>
        <w:ind w:leftChars="100" w:left="210"/>
        <w:jc w:val="left"/>
      </w:pPr>
      <w:r>
        <w:rPr>
          <w:rFonts w:hint="eastAsia"/>
        </w:rPr>
        <w:t>注）</w:t>
      </w:r>
    </w:p>
    <w:p w14:paraId="304568AD" w14:textId="3E9545F0" w:rsidR="002C1FCE" w:rsidRPr="00D429D8" w:rsidRDefault="00E75DA2" w:rsidP="00BE25E2">
      <w:pPr>
        <w:ind w:leftChars="100" w:left="210"/>
        <w:jc w:val="left"/>
        <w:rPr>
          <w:rFonts w:eastAsia="PMingLiU"/>
          <w:rPrChange w:id="7" w:author="m" w:date="2021-02-26T15:03:00Z">
            <w:rPr>
              <w:lang w:eastAsia="zh-TW"/>
            </w:rPr>
          </w:rPrChange>
        </w:rPr>
      </w:pPr>
      <w:r>
        <w:rPr>
          <w:rFonts w:hint="eastAsia"/>
        </w:rPr>
        <w:t>・児童数及び生徒数は令和２年５月１日現在のものとする。</w:t>
      </w:r>
      <w:ins w:id="8" w:author="m" w:date="2021-02-26T15:02:00Z">
        <w:r w:rsidR="00D429D8">
          <w:rPr>
            <w:rFonts w:hint="eastAsia"/>
          </w:rPr>
          <w:t>（令和３年度新設校</w:t>
        </w:r>
      </w:ins>
      <w:ins w:id="9" w:author="m" w:date="2021-02-26T15:04:00Z">
        <w:r w:rsidR="00D429D8">
          <w:rPr>
            <w:rFonts w:hint="eastAsia"/>
          </w:rPr>
          <w:t>や</w:t>
        </w:r>
      </w:ins>
      <w:ins w:id="10" w:author="m" w:date="2021-02-26T15:03:00Z">
        <w:r w:rsidR="00D429D8">
          <w:rPr>
            <w:rFonts w:hint="eastAsia"/>
          </w:rPr>
          <w:t>学校統廃合等により児童生徒数に大きな変動のある学校について</w:t>
        </w:r>
      </w:ins>
      <w:ins w:id="11" w:author="m" w:date="2021-02-26T15:08:00Z">
        <w:r w:rsidR="00446004">
          <w:rPr>
            <w:rFonts w:hint="eastAsia"/>
          </w:rPr>
          <w:t>は</w:t>
        </w:r>
      </w:ins>
      <w:ins w:id="12" w:author="m" w:date="2021-03-05T10:54:00Z">
        <w:r w:rsidR="003E43E8">
          <w:rPr>
            <w:rFonts w:hint="eastAsia"/>
          </w:rPr>
          <w:t>令和３年４月現在とする</w:t>
        </w:r>
      </w:ins>
      <w:bookmarkStart w:id="13" w:name="_GoBack"/>
      <w:bookmarkEnd w:id="13"/>
      <w:ins w:id="14" w:author="m" w:date="2021-02-26T15:03:00Z">
        <w:r w:rsidR="00D429D8">
          <w:rPr>
            <w:rFonts w:hint="eastAsia"/>
          </w:rPr>
          <w:t>）。</w:t>
        </w:r>
      </w:ins>
    </w:p>
    <w:p w14:paraId="71CD712A" w14:textId="7523D474" w:rsidR="00E75DA2" w:rsidRDefault="00F04AED" w:rsidP="00BE25E2">
      <w:pPr>
        <w:ind w:leftChars="100" w:left="210"/>
        <w:jc w:val="left"/>
      </w:pPr>
      <w:r>
        <w:rPr>
          <w:rFonts w:hint="eastAsia"/>
        </w:rPr>
        <w:t>・</w:t>
      </w:r>
      <w:r w:rsidR="009B7A02">
        <w:rPr>
          <w:rFonts w:hint="eastAsia"/>
        </w:rPr>
        <w:t>予算の範囲内で、</w:t>
      </w:r>
      <w:r w:rsidR="00917F6E">
        <w:rPr>
          <w:rFonts w:hint="eastAsia"/>
        </w:rPr>
        <w:t>感染</w:t>
      </w:r>
      <w:r w:rsidR="00CD135D">
        <w:rPr>
          <w:rFonts w:hint="eastAsia"/>
        </w:rPr>
        <w:t>状況</w:t>
      </w:r>
      <w:r w:rsidR="00C9399B">
        <w:rPr>
          <w:rFonts w:hint="eastAsia"/>
        </w:rPr>
        <w:t>等</w:t>
      </w:r>
      <w:r w:rsidR="00D8257B">
        <w:rPr>
          <w:rFonts w:hint="eastAsia"/>
        </w:rPr>
        <w:t>に応じて</w:t>
      </w:r>
      <w:r w:rsidR="009B7A02">
        <w:rPr>
          <w:rFonts w:hint="eastAsia"/>
        </w:rPr>
        <w:t>追加配分を行う</w:t>
      </w:r>
      <w:r w:rsidR="00C9399B">
        <w:rPr>
          <w:rFonts w:hint="eastAsia"/>
        </w:rPr>
        <w:t>場合</w:t>
      </w:r>
      <w:r w:rsidR="005430F3">
        <w:rPr>
          <w:rFonts w:hint="eastAsia"/>
        </w:rPr>
        <w:t>が</w:t>
      </w:r>
      <w:r w:rsidR="00C9399B">
        <w:rPr>
          <w:rFonts w:hint="eastAsia"/>
        </w:rPr>
        <w:t>ある</w:t>
      </w:r>
      <w:r w:rsidR="00193F01">
        <w:rPr>
          <w:rFonts w:hint="eastAsia"/>
        </w:rPr>
        <w:t>。</w:t>
      </w:r>
    </w:p>
    <w:p w14:paraId="717B3A90" w14:textId="77777777" w:rsidR="0018369C" w:rsidRDefault="00E75DA2" w:rsidP="00BE25E2">
      <w:pPr>
        <w:ind w:firstLineChars="100" w:firstLine="210"/>
      </w:pPr>
      <w:r>
        <w:rPr>
          <w:rFonts w:hint="eastAsia"/>
        </w:rPr>
        <w:t>・</w:t>
      </w:r>
      <w:r w:rsidR="00123F99" w:rsidRPr="00DA3FCC">
        <w:rPr>
          <w:rFonts w:hint="eastAsia"/>
          <w:kern w:val="0"/>
        </w:rPr>
        <w:t>義務教育学校前期課程</w:t>
      </w:r>
      <w:r w:rsidR="001B6CB4" w:rsidRPr="00DA3FCC">
        <w:rPr>
          <w:rFonts w:hint="eastAsia"/>
          <w:kern w:val="0"/>
        </w:rPr>
        <w:t>及び</w:t>
      </w:r>
      <w:r w:rsidR="00123F99" w:rsidRPr="00DA3FCC">
        <w:rPr>
          <w:rFonts w:hint="eastAsia"/>
          <w:kern w:val="0"/>
        </w:rPr>
        <w:t>義務教育学校</w:t>
      </w:r>
      <w:r w:rsidR="0018369C" w:rsidRPr="00DA3FCC">
        <w:rPr>
          <w:rFonts w:hint="eastAsia"/>
          <w:kern w:val="0"/>
        </w:rPr>
        <w:t>後期課程</w:t>
      </w:r>
      <w:r w:rsidR="002A1467" w:rsidRPr="00DA3FCC">
        <w:rPr>
          <w:rFonts w:hint="eastAsia"/>
          <w:kern w:val="0"/>
        </w:rPr>
        <w:t>は、それぞれ１校として算出</w:t>
      </w:r>
      <w:r w:rsidR="00685A5E" w:rsidRPr="00DA3FCC">
        <w:rPr>
          <w:rFonts w:hint="eastAsia"/>
          <w:kern w:val="0"/>
        </w:rPr>
        <w:t>する。</w:t>
      </w:r>
    </w:p>
    <w:p w14:paraId="1F828C24" w14:textId="77777777" w:rsidR="00E75DA2" w:rsidRDefault="0018369C" w:rsidP="00BE25E2">
      <w:pPr>
        <w:ind w:leftChars="100" w:left="210"/>
        <w:jc w:val="left"/>
      </w:pPr>
      <w:r>
        <w:rPr>
          <w:rFonts w:hint="eastAsia"/>
        </w:rPr>
        <w:t>・</w:t>
      </w:r>
      <w:r w:rsidR="00123F99" w:rsidRPr="00DA3FCC">
        <w:rPr>
          <w:rFonts w:hint="eastAsia"/>
          <w:kern w:val="0"/>
        </w:rPr>
        <w:t>中等教育学校</w:t>
      </w:r>
      <w:r w:rsidRPr="00DA3FCC">
        <w:rPr>
          <w:rFonts w:hint="eastAsia"/>
          <w:kern w:val="0"/>
        </w:rPr>
        <w:t>前期課程</w:t>
      </w:r>
      <w:r w:rsidR="001B6CB4" w:rsidRPr="00DA3FCC">
        <w:rPr>
          <w:rFonts w:hint="eastAsia"/>
          <w:kern w:val="0"/>
        </w:rPr>
        <w:t>及び</w:t>
      </w:r>
      <w:r w:rsidR="00123F99" w:rsidRPr="00DA3FCC">
        <w:rPr>
          <w:rFonts w:hint="eastAsia"/>
          <w:kern w:val="0"/>
        </w:rPr>
        <w:t>中等教育学校</w:t>
      </w:r>
      <w:r w:rsidRPr="00DA3FCC">
        <w:rPr>
          <w:rFonts w:hint="eastAsia"/>
          <w:kern w:val="0"/>
        </w:rPr>
        <w:t>後期課程</w:t>
      </w:r>
      <w:r w:rsidR="002A1467" w:rsidRPr="00DA3FCC">
        <w:rPr>
          <w:rFonts w:hint="eastAsia"/>
          <w:kern w:val="0"/>
        </w:rPr>
        <w:t>は、それぞれ１校として算出</w:t>
      </w:r>
      <w:r w:rsidR="00685A5E" w:rsidRPr="00DA3FCC">
        <w:rPr>
          <w:rFonts w:hint="eastAsia"/>
          <w:kern w:val="0"/>
        </w:rPr>
        <w:t>する。</w:t>
      </w:r>
    </w:p>
    <w:p w14:paraId="6E471538" w14:textId="77777777" w:rsidR="002A1467" w:rsidRDefault="002A1467" w:rsidP="00BE25E2">
      <w:pPr>
        <w:ind w:leftChars="100" w:left="210"/>
        <w:jc w:val="left"/>
      </w:pPr>
      <w:r>
        <w:rPr>
          <w:rFonts w:hint="eastAsia"/>
        </w:rPr>
        <w:t>・</w:t>
      </w:r>
      <w:r w:rsidRPr="000214FE">
        <w:rPr>
          <w:rFonts w:hint="eastAsia"/>
          <w:kern w:val="0"/>
        </w:rPr>
        <w:t>夜間中学</w:t>
      </w:r>
      <w:r w:rsidR="002C1FCE" w:rsidRPr="000214FE">
        <w:rPr>
          <w:rFonts w:hint="eastAsia"/>
          <w:kern w:val="0"/>
        </w:rPr>
        <w:t>校</w:t>
      </w:r>
      <w:r w:rsidR="00C006C2" w:rsidRPr="000214FE">
        <w:rPr>
          <w:rFonts w:hint="eastAsia"/>
          <w:kern w:val="0"/>
        </w:rPr>
        <w:t>（</w:t>
      </w:r>
      <w:r w:rsidR="002C1FCE" w:rsidRPr="000214FE">
        <w:rPr>
          <w:rFonts w:hint="eastAsia"/>
          <w:kern w:val="0"/>
        </w:rPr>
        <w:t>夜間学級</w:t>
      </w:r>
      <w:r w:rsidR="00C006C2" w:rsidRPr="000214FE">
        <w:rPr>
          <w:rFonts w:hint="eastAsia"/>
          <w:kern w:val="0"/>
        </w:rPr>
        <w:t>）</w:t>
      </w:r>
      <w:r w:rsidR="00E6583F" w:rsidRPr="00706098">
        <w:rPr>
          <w:rFonts w:hint="eastAsia"/>
          <w:kern w:val="0"/>
        </w:rPr>
        <w:t>を</w:t>
      </w:r>
      <w:r w:rsidR="002C1FCE" w:rsidRPr="00DA3FCC">
        <w:rPr>
          <w:rFonts w:hint="eastAsia"/>
          <w:kern w:val="0"/>
        </w:rPr>
        <w:t>併置</w:t>
      </w:r>
      <w:r w:rsidR="00E6583F">
        <w:rPr>
          <w:rFonts w:hint="eastAsia"/>
          <w:kern w:val="0"/>
        </w:rPr>
        <w:t>す</w:t>
      </w:r>
      <w:r w:rsidR="002C1FCE" w:rsidRPr="00DA3FCC">
        <w:rPr>
          <w:rFonts w:hint="eastAsia"/>
          <w:kern w:val="0"/>
        </w:rPr>
        <w:t>る中学校</w:t>
      </w:r>
      <w:r w:rsidR="00E6583F">
        <w:rPr>
          <w:rFonts w:hint="eastAsia"/>
          <w:kern w:val="0"/>
        </w:rPr>
        <w:t>は、夜間</w:t>
      </w:r>
      <w:r w:rsidR="00267DA6">
        <w:rPr>
          <w:rFonts w:hint="eastAsia"/>
          <w:kern w:val="0"/>
        </w:rPr>
        <w:t>中学校</w:t>
      </w:r>
      <w:r w:rsidR="00C006C2" w:rsidRPr="00DA3FCC">
        <w:rPr>
          <w:rFonts w:hint="eastAsia"/>
          <w:kern w:val="0"/>
        </w:rPr>
        <w:t>を</w:t>
      </w:r>
      <w:r w:rsidR="002C1FCE" w:rsidRPr="00DA3FCC">
        <w:rPr>
          <w:rFonts w:hint="eastAsia"/>
          <w:kern w:val="0"/>
        </w:rPr>
        <w:t>含め１校として算出</w:t>
      </w:r>
      <w:r w:rsidR="00685A5E" w:rsidRPr="00DA3FCC">
        <w:rPr>
          <w:rFonts w:hint="eastAsia"/>
          <w:kern w:val="0"/>
        </w:rPr>
        <w:t>する。</w:t>
      </w:r>
    </w:p>
    <w:p w14:paraId="380604DF" w14:textId="77777777" w:rsidR="00A909BB" w:rsidRDefault="00A909BB" w:rsidP="00BE25E2">
      <w:pPr>
        <w:ind w:leftChars="100" w:left="420" w:hangingChars="100" w:hanging="210"/>
        <w:jc w:val="left"/>
      </w:pPr>
      <w:r>
        <w:rPr>
          <w:rFonts w:hint="eastAsia"/>
        </w:rPr>
        <w:t>・全日制</w:t>
      </w:r>
      <w:r w:rsidR="001D7327">
        <w:rPr>
          <w:rFonts w:hint="eastAsia"/>
        </w:rPr>
        <w:t>課程の</w:t>
      </w:r>
      <w:r>
        <w:rPr>
          <w:rFonts w:hint="eastAsia"/>
        </w:rPr>
        <w:t>高等学校、定時制</w:t>
      </w:r>
      <w:r w:rsidR="001D7327">
        <w:rPr>
          <w:rFonts w:hint="eastAsia"/>
        </w:rPr>
        <w:t>課程の</w:t>
      </w:r>
      <w:r>
        <w:rPr>
          <w:rFonts w:hint="eastAsia"/>
        </w:rPr>
        <w:t>高等学校は、それぞれ別に算出するが、全日制</w:t>
      </w:r>
      <w:r w:rsidR="001D7327">
        <w:rPr>
          <w:rFonts w:hint="eastAsia"/>
        </w:rPr>
        <w:t>課程</w:t>
      </w:r>
      <w:r>
        <w:rPr>
          <w:rFonts w:hint="eastAsia"/>
        </w:rPr>
        <w:t>・定時制</w:t>
      </w:r>
      <w:r w:rsidR="001D7327">
        <w:rPr>
          <w:rFonts w:hint="eastAsia"/>
        </w:rPr>
        <w:t>課程</w:t>
      </w:r>
      <w:r>
        <w:rPr>
          <w:rFonts w:hint="eastAsia"/>
        </w:rPr>
        <w:t>を併置する高等学校は１校と</w:t>
      </w:r>
      <w:r w:rsidR="00296747">
        <w:rPr>
          <w:rFonts w:hint="eastAsia"/>
        </w:rPr>
        <w:t>して算出</w:t>
      </w:r>
      <w:r>
        <w:rPr>
          <w:rFonts w:hint="eastAsia"/>
        </w:rPr>
        <w:t>する。</w:t>
      </w:r>
    </w:p>
    <w:p w14:paraId="59F5BED8" w14:textId="77777777" w:rsidR="002A1467" w:rsidRPr="00E75DA2" w:rsidRDefault="002A1467" w:rsidP="00BE25E2">
      <w:pPr>
        <w:ind w:leftChars="100" w:left="210"/>
        <w:jc w:val="left"/>
      </w:pPr>
      <w:r>
        <w:rPr>
          <w:rFonts w:hint="eastAsia"/>
        </w:rPr>
        <w:t>・</w:t>
      </w:r>
      <w:r w:rsidR="002C1FCE">
        <w:rPr>
          <w:rFonts w:hint="eastAsia"/>
        </w:rPr>
        <w:t>通信制</w:t>
      </w:r>
      <w:r w:rsidR="001D7327">
        <w:rPr>
          <w:rFonts w:hint="eastAsia"/>
        </w:rPr>
        <w:t>課程</w:t>
      </w:r>
      <w:r w:rsidR="002C1FCE">
        <w:rPr>
          <w:rFonts w:hint="eastAsia"/>
        </w:rPr>
        <w:t>を併置する高等学校</w:t>
      </w:r>
      <w:r w:rsidR="00C006C2">
        <w:rPr>
          <w:rFonts w:hint="eastAsia"/>
        </w:rPr>
        <w:t>は、通信制</w:t>
      </w:r>
      <w:r w:rsidR="00C937E2">
        <w:rPr>
          <w:rFonts w:hint="eastAsia"/>
        </w:rPr>
        <w:t>課程</w:t>
      </w:r>
      <w:r w:rsidR="00C006C2">
        <w:rPr>
          <w:rFonts w:hint="eastAsia"/>
        </w:rPr>
        <w:t>を含め</w:t>
      </w:r>
      <w:r w:rsidR="002C1FCE">
        <w:rPr>
          <w:rFonts w:hint="eastAsia"/>
        </w:rPr>
        <w:t>１校として算出する。</w:t>
      </w:r>
    </w:p>
    <w:p w14:paraId="43A74A85" w14:textId="77777777" w:rsidR="00397B6E" w:rsidRDefault="00397B6E" w:rsidP="00BE25E2">
      <w:pPr>
        <w:ind w:leftChars="100" w:left="210"/>
        <w:jc w:val="left"/>
      </w:pPr>
      <w:r w:rsidRPr="00397B6E">
        <w:rPr>
          <w:rFonts w:hint="eastAsia"/>
        </w:rPr>
        <w:t>・高等部のみを置く特別支援学校は、高等学校に分類して算出する。</w:t>
      </w:r>
    </w:p>
    <w:p w14:paraId="03E2B94C" w14:textId="77777777" w:rsidR="0018369C" w:rsidRDefault="00123F99" w:rsidP="00BE25E2">
      <w:pPr>
        <w:ind w:leftChars="100" w:left="210"/>
        <w:jc w:val="left"/>
      </w:pPr>
      <w:r>
        <w:rPr>
          <w:rFonts w:hint="eastAsia"/>
        </w:rPr>
        <w:t>・分校は</w:t>
      </w:r>
      <w:r w:rsidR="00296747">
        <w:rPr>
          <w:rFonts w:hint="eastAsia"/>
        </w:rPr>
        <w:t>、</w:t>
      </w:r>
      <w:r>
        <w:rPr>
          <w:rFonts w:hint="eastAsia"/>
        </w:rPr>
        <w:t>本校</w:t>
      </w:r>
      <w:r w:rsidR="00F04AED">
        <w:rPr>
          <w:rFonts w:hint="eastAsia"/>
        </w:rPr>
        <w:t>とは別に</w:t>
      </w:r>
      <w:r w:rsidR="00296747">
        <w:rPr>
          <w:rFonts w:hint="eastAsia"/>
        </w:rPr>
        <w:t>１校として</w:t>
      </w:r>
      <w:r w:rsidR="0018369C">
        <w:rPr>
          <w:rFonts w:hint="eastAsia"/>
        </w:rPr>
        <w:t>算出する。</w:t>
      </w:r>
      <w:r w:rsidR="00F04AED">
        <w:rPr>
          <w:rFonts w:hint="eastAsia"/>
        </w:rPr>
        <w:t>なお</w:t>
      </w:r>
      <w:r>
        <w:rPr>
          <w:rFonts w:hint="eastAsia"/>
        </w:rPr>
        <w:t>、分教室は</w:t>
      </w:r>
      <w:r w:rsidR="00C006C2">
        <w:rPr>
          <w:rFonts w:hint="eastAsia"/>
        </w:rPr>
        <w:t>本校に含め１校として算出す</w:t>
      </w:r>
      <w:r w:rsidR="00F04AED">
        <w:rPr>
          <w:rFonts w:hint="eastAsia"/>
        </w:rPr>
        <w:t>る。</w:t>
      </w:r>
    </w:p>
    <w:p w14:paraId="2BEB3815" w14:textId="77777777" w:rsidR="004C0250" w:rsidRPr="00C006C2" w:rsidRDefault="004C0250" w:rsidP="00430613">
      <w:pPr>
        <w:ind w:left="210" w:hangingChars="100" w:hanging="210"/>
        <w:jc w:val="left"/>
      </w:pPr>
    </w:p>
    <w:p w14:paraId="79D33C31" w14:textId="77777777" w:rsidR="00A30653" w:rsidRDefault="00106A4A" w:rsidP="00A30653">
      <w:pPr>
        <w:jc w:val="left"/>
      </w:pPr>
      <w:r>
        <w:rPr>
          <w:rFonts w:hint="eastAsia"/>
        </w:rPr>
        <w:t>（４</w:t>
      </w:r>
      <w:r w:rsidR="00A30653">
        <w:rPr>
          <w:rFonts w:hint="eastAsia"/>
        </w:rPr>
        <w:t>）補助対象となる期間</w:t>
      </w:r>
    </w:p>
    <w:p w14:paraId="37B91757" w14:textId="30DC2545" w:rsidR="00A30653" w:rsidRDefault="00D04B75" w:rsidP="00AD07D8">
      <w:pPr>
        <w:ind w:firstLineChars="300" w:firstLine="630"/>
        <w:jc w:val="left"/>
        <w:rPr>
          <w:lang w:eastAsia="zh-CN"/>
        </w:rPr>
      </w:pPr>
      <w:r>
        <w:rPr>
          <w:rFonts w:hint="eastAsia"/>
          <w:lang w:eastAsia="zh-CN"/>
        </w:rPr>
        <w:t>令和</w:t>
      </w:r>
      <w:r w:rsidR="00843852">
        <w:rPr>
          <w:lang w:eastAsia="zh-CN"/>
        </w:rPr>
        <w:t>2</w:t>
      </w:r>
      <w:r>
        <w:rPr>
          <w:rFonts w:hint="eastAsia"/>
          <w:lang w:eastAsia="zh-CN"/>
        </w:rPr>
        <w:t>年</w:t>
      </w:r>
      <w:r w:rsidR="00AD07D8">
        <w:rPr>
          <w:rFonts w:hint="eastAsia"/>
          <w:lang w:eastAsia="zh-CN"/>
        </w:rPr>
        <w:t>1</w:t>
      </w:r>
      <w:r w:rsidR="00843852">
        <w:rPr>
          <w:lang w:eastAsia="zh-CN"/>
        </w:rPr>
        <w:t>2</w:t>
      </w:r>
      <w:r>
        <w:rPr>
          <w:rFonts w:hint="eastAsia"/>
          <w:lang w:eastAsia="zh-CN"/>
        </w:rPr>
        <w:t>月</w:t>
      </w:r>
      <w:r w:rsidR="00AD07D8">
        <w:rPr>
          <w:rFonts w:hint="eastAsia"/>
          <w:lang w:eastAsia="zh-CN"/>
        </w:rPr>
        <w:t>1</w:t>
      </w:r>
      <w:r w:rsidR="00843852">
        <w:rPr>
          <w:lang w:eastAsia="zh-CN"/>
        </w:rPr>
        <w:t>5</w:t>
      </w:r>
      <w:r>
        <w:rPr>
          <w:rFonts w:hint="eastAsia"/>
          <w:lang w:eastAsia="zh-CN"/>
        </w:rPr>
        <w:t>日以降</w:t>
      </w:r>
    </w:p>
    <w:p w14:paraId="52C1420A" w14:textId="3E83A16F" w:rsidR="00EC5DC0" w:rsidRDefault="00EC5DC0" w:rsidP="00AE513C">
      <w:pPr>
        <w:jc w:val="left"/>
        <w:rPr>
          <w:rFonts w:eastAsia="SimSun"/>
          <w:lang w:eastAsia="zh-CN"/>
        </w:rPr>
      </w:pPr>
    </w:p>
    <w:p w14:paraId="5AD4E621" w14:textId="77777777" w:rsidR="005D0715" w:rsidRPr="005D0715" w:rsidRDefault="005D0715" w:rsidP="00AE513C">
      <w:pPr>
        <w:jc w:val="left"/>
        <w:rPr>
          <w:rFonts w:eastAsia="SimSun"/>
          <w:lang w:eastAsia="zh-CN"/>
        </w:rPr>
      </w:pPr>
    </w:p>
    <w:p w14:paraId="5B0F66E0" w14:textId="3A76CBA0" w:rsidR="00AE513C" w:rsidRDefault="00AE513C" w:rsidP="00AE513C">
      <w:pPr>
        <w:jc w:val="left"/>
        <w:rPr>
          <w:rFonts w:eastAsia="SimSun"/>
          <w:lang w:eastAsia="zh-CN"/>
        </w:rPr>
      </w:pPr>
      <w:r>
        <w:rPr>
          <w:rFonts w:hint="eastAsia"/>
          <w:lang w:eastAsia="zh-CN"/>
        </w:rPr>
        <w:t>３．留意点</w:t>
      </w:r>
    </w:p>
    <w:p w14:paraId="000E0B95" w14:textId="30C7950A" w:rsidR="00FA60F7" w:rsidRPr="00FA60F7" w:rsidRDefault="00FA60F7" w:rsidP="00FA60F7">
      <w:pPr>
        <w:ind w:left="420" w:hangingChars="200" w:hanging="420"/>
        <w:jc w:val="left"/>
        <w:rPr>
          <w:rFonts w:asciiTheme="minorEastAsia" w:eastAsiaTheme="minorEastAsia" w:hAnsiTheme="minorEastAsia"/>
        </w:rPr>
      </w:pPr>
      <w:r>
        <w:rPr>
          <w:rFonts w:asciiTheme="minorEastAsia" w:eastAsiaTheme="minorEastAsia" w:hAnsiTheme="minorEastAsia" w:hint="eastAsia"/>
        </w:rPr>
        <w:t>（１）</w:t>
      </w:r>
      <w:r w:rsidR="00BE25E2">
        <w:rPr>
          <w:rFonts w:asciiTheme="minorEastAsia" w:eastAsiaTheme="minorEastAsia" w:hAnsiTheme="minorEastAsia" w:hint="eastAsia"/>
        </w:rPr>
        <w:t>本事業経費の執行に当たっては、</w:t>
      </w:r>
      <w:r w:rsidRPr="00FA60F7">
        <w:rPr>
          <w:rFonts w:asciiTheme="minorEastAsia" w:eastAsiaTheme="minorEastAsia" w:hAnsiTheme="minorEastAsia" w:hint="eastAsia"/>
        </w:rPr>
        <w:t>上記２．（２）（ア）</w:t>
      </w:r>
      <w:r>
        <w:rPr>
          <w:rFonts w:asciiTheme="minorEastAsia" w:eastAsiaTheme="minorEastAsia" w:hAnsiTheme="minorEastAsia" w:hint="eastAsia"/>
        </w:rPr>
        <w:t>学校における</w:t>
      </w:r>
      <w:r w:rsidRPr="00FA60F7">
        <w:rPr>
          <w:rFonts w:asciiTheme="minorEastAsia" w:eastAsiaTheme="minorEastAsia" w:hAnsiTheme="minorEastAsia" w:hint="eastAsia"/>
        </w:rPr>
        <w:t>感染症対策等</w:t>
      </w:r>
      <w:r>
        <w:rPr>
          <w:rFonts w:asciiTheme="minorEastAsia" w:eastAsiaTheme="minorEastAsia" w:hAnsiTheme="minorEastAsia" w:hint="eastAsia"/>
        </w:rPr>
        <w:t>を支援する取組</w:t>
      </w:r>
      <w:r w:rsidRPr="00FA60F7">
        <w:rPr>
          <w:rFonts w:asciiTheme="minorEastAsia" w:eastAsiaTheme="minorEastAsia" w:hAnsiTheme="minorEastAsia" w:hint="eastAsia"/>
        </w:rPr>
        <w:t>、（イ）教職員の</w:t>
      </w:r>
      <w:r>
        <w:rPr>
          <w:rFonts w:asciiTheme="minorEastAsia" w:eastAsiaTheme="minorEastAsia" w:hAnsiTheme="minorEastAsia" w:hint="eastAsia"/>
        </w:rPr>
        <w:t>資質向上のため</w:t>
      </w:r>
      <w:r w:rsidR="00BE25E2">
        <w:rPr>
          <w:rFonts w:asciiTheme="minorEastAsia" w:eastAsiaTheme="minorEastAsia" w:hAnsiTheme="minorEastAsia" w:hint="eastAsia"/>
        </w:rPr>
        <w:t>の</w:t>
      </w:r>
      <w:r w:rsidRPr="00FA60F7">
        <w:rPr>
          <w:rFonts w:asciiTheme="minorEastAsia" w:eastAsiaTheme="minorEastAsia" w:hAnsiTheme="minorEastAsia" w:hint="eastAsia"/>
        </w:rPr>
        <w:t>研修等</w:t>
      </w:r>
      <w:r w:rsidR="00BE25E2">
        <w:rPr>
          <w:rFonts w:asciiTheme="minorEastAsia" w:eastAsiaTheme="minorEastAsia" w:hAnsiTheme="minorEastAsia" w:hint="eastAsia"/>
        </w:rPr>
        <w:t>を</w:t>
      </w:r>
      <w:r w:rsidRPr="00FA60F7">
        <w:rPr>
          <w:rFonts w:asciiTheme="minorEastAsia" w:eastAsiaTheme="minorEastAsia" w:hAnsiTheme="minorEastAsia" w:hint="eastAsia"/>
        </w:rPr>
        <w:t>支援する取組</w:t>
      </w:r>
      <w:r>
        <w:rPr>
          <w:rFonts w:asciiTheme="minorEastAsia" w:eastAsiaTheme="minorEastAsia" w:hAnsiTheme="minorEastAsia" w:hint="eastAsia"/>
        </w:rPr>
        <w:t>、</w:t>
      </w:r>
      <w:r w:rsidRPr="00FA60F7">
        <w:rPr>
          <w:rFonts w:asciiTheme="minorEastAsia" w:eastAsiaTheme="minorEastAsia" w:hAnsiTheme="minorEastAsia" w:hint="eastAsia"/>
        </w:rPr>
        <w:t>（ウ）</w:t>
      </w:r>
      <w:r>
        <w:rPr>
          <w:rFonts w:asciiTheme="minorEastAsia" w:eastAsiaTheme="minorEastAsia" w:hAnsiTheme="minorEastAsia" w:hint="eastAsia"/>
        </w:rPr>
        <w:t>子供たちの学習</w:t>
      </w:r>
      <w:r w:rsidR="00BE25E2">
        <w:rPr>
          <w:rFonts w:asciiTheme="minorEastAsia" w:eastAsiaTheme="minorEastAsia" w:hAnsiTheme="minorEastAsia" w:hint="eastAsia"/>
        </w:rPr>
        <w:t>保障を</w:t>
      </w:r>
      <w:r>
        <w:rPr>
          <w:rFonts w:asciiTheme="minorEastAsia" w:eastAsiaTheme="minorEastAsia" w:hAnsiTheme="minorEastAsia" w:hint="eastAsia"/>
        </w:rPr>
        <w:t>支援</w:t>
      </w:r>
      <w:r w:rsidR="00BE25E2">
        <w:rPr>
          <w:rFonts w:asciiTheme="minorEastAsia" w:eastAsiaTheme="minorEastAsia" w:hAnsiTheme="minorEastAsia" w:hint="eastAsia"/>
        </w:rPr>
        <w:t>する取組</w:t>
      </w:r>
      <w:r>
        <w:rPr>
          <w:rFonts w:asciiTheme="minorEastAsia" w:eastAsiaTheme="minorEastAsia" w:hAnsiTheme="minorEastAsia" w:hint="eastAsia"/>
        </w:rPr>
        <w:t>に</w:t>
      </w:r>
      <w:r w:rsidRPr="00FA60F7">
        <w:rPr>
          <w:rFonts w:asciiTheme="minorEastAsia" w:eastAsiaTheme="minorEastAsia" w:hAnsiTheme="minorEastAsia" w:hint="eastAsia"/>
        </w:rPr>
        <w:t>必要となる経費に限る</w:t>
      </w:r>
      <w:r>
        <w:rPr>
          <w:rFonts w:asciiTheme="minorEastAsia" w:eastAsiaTheme="minorEastAsia" w:hAnsiTheme="minorEastAsia" w:hint="eastAsia"/>
        </w:rPr>
        <w:t>こと</w:t>
      </w:r>
      <w:r w:rsidRPr="00FA60F7">
        <w:rPr>
          <w:rFonts w:asciiTheme="minorEastAsia" w:eastAsiaTheme="minorEastAsia" w:hAnsiTheme="minorEastAsia" w:hint="eastAsia"/>
        </w:rPr>
        <w:t>。なお、</w:t>
      </w:r>
      <w:r w:rsidR="00BE25E2">
        <w:rPr>
          <w:rFonts w:asciiTheme="minorEastAsia" w:eastAsiaTheme="minorEastAsia" w:hAnsiTheme="minorEastAsia" w:hint="eastAsia"/>
        </w:rPr>
        <w:t>（ア）（イ）（ウ）の取組に当たっては、</w:t>
      </w:r>
      <w:r w:rsidRPr="00FA60F7">
        <w:rPr>
          <w:rFonts w:asciiTheme="minorEastAsia" w:eastAsiaTheme="minorEastAsia" w:hAnsiTheme="minorEastAsia" w:hint="eastAsia"/>
        </w:rPr>
        <w:t>人件費、光熱水費は補助対象経費とならないので留意すること。</w:t>
      </w:r>
    </w:p>
    <w:p w14:paraId="262DC0F7" w14:textId="77777777" w:rsidR="00BE25E2" w:rsidRDefault="00BE25E2" w:rsidP="00FA60F7">
      <w:pPr>
        <w:jc w:val="left"/>
        <w:rPr>
          <w:rFonts w:asciiTheme="minorEastAsia" w:eastAsiaTheme="minorEastAsia" w:hAnsiTheme="minorEastAsia"/>
        </w:rPr>
      </w:pPr>
    </w:p>
    <w:p w14:paraId="78EA9921" w14:textId="44D1C51C" w:rsidR="007443F4" w:rsidRDefault="00BE25E2" w:rsidP="00BE25E2">
      <w:pPr>
        <w:ind w:left="420" w:hangingChars="200" w:hanging="420"/>
        <w:jc w:val="left"/>
        <w:rPr>
          <w:color w:val="000000" w:themeColor="text1"/>
        </w:rPr>
      </w:pPr>
      <w:r>
        <w:rPr>
          <w:rFonts w:asciiTheme="minorEastAsia" w:eastAsiaTheme="minorEastAsia" w:hAnsiTheme="minorEastAsia" w:hint="eastAsia"/>
        </w:rPr>
        <w:t>（２）</w:t>
      </w:r>
      <w:r w:rsidR="00EE1626" w:rsidRPr="00F32740">
        <w:rPr>
          <w:rFonts w:hint="eastAsia"/>
          <w:color w:val="000000" w:themeColor="text1"/>
        </w:rPr>
        <w:t>学校設置者においては、</w:t>
      </w:r>
      <w:r w:rsidR="002972DF">
        <w:rPr>
          <w:rFonts w:hint="eastAsia"/>
          <w:color w:val="000000" w:themeColor="text1"/>
        </w:rPr>
        <w:t>本事業の目的に鑑み、</w:t>
      </w:r>
      <w:r w:rsidR="00EE1626" w:rsidRPr="00F32740">
        <w:rPr>
          <w:rFonts w:hint="eastAsia"/>
          <w:color w:val="000000" w:themeColor="text1"/>
        </w:rPr>
        <w:t>感染症対策等を徹底</w:t>
      </w:r>
      <w:r w:rsidR="00D04B75">
        <w:rPr>
          <w:rFonts w:hint="eastAsia"/>
          <w:color w:val="000000" w:themeColor="text1"/>
        </w:rPr>
        <w:t>する取組、</w:t>
      </w:r>
      <w:r w:rsidR="00D04B75">
        <w:rPr>
          <w:rFonts w:hint="eastAsia"/>
        </w:rPr>
        <w:t>教職員の研修</w:t>
      </w:r>
      <w:r w:rsidR="005D0715">
        <w:rPr>
          <w:rFonts w:hint="eastAsia"/>
        </w:rPr>
        <w:t>等</w:t>
      </w:r>
      <w:r w:rsidR="00D04B75">
        <w:rPr>
          <w:rFonts w:hint="eastAsia"/>
        </w:rPr>
        <w:t>を支援する取組</w:t>
      </w:r>
      <w:r w:rsidR="00BE4E73">
        <w:rPr>
          <w:rFonts w:hint="eastAsia"/>
        </w:rPr>
        <w:t>及び</w:t>
      </w:r>
      <w:r w:rsidR="00EE1626" w:rsidRPr="00F32740">
        <w:rPr>
          <w:rFonts w:hint="eastAsia"/>
          <w:color w:val="000000" w:themeColor="text1"/>
        </w:rPr>
        <w:t>児童生徒の学習保障をするため</w:t>
      </w:r>
      <w:r w:rsidR="002972DF">
        <w:rPr>
          <w:rFonts w:hint="eastAsia"/>
          <w:color w:val="000000" w:themeColor="text1"/>
        </w:rPr>
        <w:t>の取組</w:t>
      </w:r>
      <w:r w:rsidR="005D0715">
        <w:rPr>
          <w:rFonts w:hint="eastAsia"/>
          <w:color w:val="000000" w:themeColor="text1"/>
        </w:rPr>
        <w:t>を実施するに当たり</w:t>
      </w:r>
      <w:r w:rsidR="00EE1626" w:rsidRPr="00F32740">
        <w:rPr>
          <w:rFonts w:hint="eastAsia"/>
          <w:color w:val="000000" w:themeColor="text1"/>
        </w:rPr>
        <w:t>、</w:t>
      </w:r>
      <w:r w:rsidR="00EC5249" w:rsidRPr="00F32740">
        <w:rPr>
          <w:rFonts w:hint="eastAsia"/>
          <w:color w:val="000000" w:themeColor="text1"/>
        </w:rPr>
        <w:t>校長の判断で迅速かつ柔軟に対応することができるよう、</w:t>
      </w:r>
      <w:r w:rsidR="002972DF">
        <w:rPr>
          <w:rFonts w:hint="eastAsia"/>
          <w:color w:val="000000" w:themeColor="text1"/>
        </w:rPr>
        <w:t>当該予算を学校に配分すること</w:t>
      </w:r>
      <w:r w:rsidR="00EE1626" w:rsidRPr="00F32740">
        <w:rPr>
          <w:rFonts w:hint="eastAsia"/>
          <w:color w:val="000000" w:themeColor="text1"/>
        </w:rPr>
        <w:t>。</w:t>
      </w:r>
    </w:p>
    <w:p w14:paraId="5B018D8F" w14:textId="77777777" w:rsidR="002436CB" w:rsidRPr="00526984" w:rsidRDefault="002436CB" w:rsidP="002436CB">
      <w:pPr>
        <w:ind w:left="420" w:hangingChars="200" w:hanging="420"/>
        <w:jc w:val="left"/>
        <w:rPr>
          <w:color w:val="FF0000"/>
        </w:rPr>
      </w:pPr>
      <w:r>
        <w:rPr>
          <w:rFonts w:hint="eastAsia"/>
        </w:rPr>
        <w:t xml:space="preserve">　</w:t>
      </w:r>
    </w:p>
    <w:sectPr w:rsidR="002436CB" w:rsidRPr="00526984" w:rsidSect="005D0715">
      <w:footerReference w:type="default" r:id="rId7"/>
      <w:pgSz w:w="11906" w:h="16838"/>
      <w:pgMar w:top="1361" w:right="1247" w:bottom="1304" w:left="1304" w:header="851" w:footer="992" w:gutter="0"/>
      <w:pgNumType w:fmt="numberInDash"/>
      <w:cols w:space="425"/>
      <w:docGrid w:type="lines" w:linePitch="28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3F302B" w14:textId="77777777" w:rsidR="00BD3097" w:rsidRDefault="00BD3097">
      <w:r>
        <w:separator/>
      </w:r>
    </w:p>
  </w:endnote>
  <w:endnote w:type="continuationSeparator" w:id="0">
    <w:p w14:paraId="7E8D7C1F" w14:textId="77777777" w:rsidR="00BD3097" w:rsidRDefault="00BD30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Microsoft JhengHei"/>
    <w:panose1 w:val="02010601000101010101"/>
    <w:charset w:val="88"/>
    <w:family w:val="roman"/>
    <w:pitch w:val="variable"/>
    <w:sig w:usb0="00000000"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9248"/>
      <w:docPartObj>
        <w:docPartGallery w:val="Page Numbers (Bottom of Page)"/>
        <w:docPartUnique/>
      </w:docPartObj>
    </w:sdtPr>
    <w:sdtEndPr/>
    <w:sdtContent>
      <w:p w14:paraId="5FCAA1D8" w14:textId="3313620C" w:rsidR="005D0715" w:rsidRDefault="005D0715">
        <w:pPr>
          <w:pStyle w:val="a4"/>
          <w:jc w:val="center"/>
        </w:pPr>
        <w:r>
          <w:fldChar w:fldCharType="begin"/>
        </w:r>
        <w:r>
          <w:instrText>PAGE   \* MERGEFORMAT</w:instrText>
        </w:r>
        <w:r>
          <w:fldChar w:fldCharType="separate"/>
        </w:r>
        <w:r w:rsidR="003E43E8" w:rsidRPr="003E43E8">
          <w:rPr>
            <w:noProof/>
            <w:lang w:val="ja-JP"/>
          </w:rPr>
          <w:t>-</w:t>
        </w:r>
        <w:r w:rsidR="003E43E8">
          <w:rPr>
            <w:noProof/>
          </w:rPr>
          <w:t xml:space="preserve"> 2 -</w:t>
        </w:r>
        <w:r>
          <w:fldChar w:fldCharType="end"/>
        </w:r>
      </w:p>
    </w:sdtContent>
  </w:sdt>
  <w:p w14:paraId="7AA77C7B" w14:textId="77777777" w:rsidR="005D0715" w:rsidRDefault="005D0715">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588096" w14:textId="77777777" w:rsidR="00BD3097" w:rsidRDefault="00BD3097">
      <w:r>
        <w:separator/>
      </w:r>
    </w:p>
  </w:footnote>
  <w:footnote w:type="continuationSeparator" w:id="0">
    <w:p w14:paraId="25A863F0" w14:textId="77777777" w:rsidR="00BD3097" w:rsidRDefault="00BD3097">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
    <w15:presenceInfo w15:providerId="None" w15:userId="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840"/>
  <w:drawingGridVerticalSpacing w:val="144"/>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24B0"/>
    <w:rsid w:val="00003E3F"/>
    <w:rsid w:val="000214FE"/>
    <w:rsid w:val="000233DE"/>
    <w:rsid w:val="00023B7A"/>
    <w:rsid w:val="0005312B"/>
    <w:rsid w:val="00096FC4"/>
    <w:rsid w:val="000C24B0"/>
    <w:rsid w:val="000C56A7"/>
    <w:rsid w:val="000F359D"/>
    <w:rsid w:val="00106A4A"/>
    <w:rsid w:val="00123F99"/>
    <w:rsid w:val="00126947"/>
    <w:rsid w:val="00132BEE"/>
    <w:rsid w:val="00140269"/>
    <w:rsid w:val="001413EE"/>
    <w:rsid w:val="00141D2C"/>
    <w:rsid w:val="001609CB"/>
    <w:rsid w:val="00163D41"/>
    <w:rsid w:val="001772F3"/>
    <w:rsid w:val="0018369C"/>
    <w:rsid w:val="00193F01"/>
    <w:rsid w:val="0019588A"/>
    <w:rsid w:val="001959CE"/>
    <w:rsid w:val="001B162D"/>
    <w:rsid w:val="001B6CB4"/>
    <w:rsid w:val="001D3D5F"/>
    <w:rsid w:val="001D7327"/>
    <w:rsid w:val="001E530F"/>
    <w:rsid w:val="001F79CE"/>
    <w:rsid w:val="002035E1"/>
    <w:rsid w:val="002075C6"/>
    <w:rsid w:val="002268FD"/>
    <w:rsid w:val="002324FE"/>
    <w:rsid w:val="002436CB"/>
    <w:rsid w:val="0026001F"/>
    <w:rsid w:val="00267DA6"/>
    <w:rsid w:val="00284560"/>
    <w:rsid w:val="00296747"/>
    <w:rsid w:val="002972DF"/>
    <w:rsid w:val="002A1467"/>
    <w:rsid w:val="002B330C"/>
    <w:rsid w:val="002C1FCE"/>
    <w:rsid w:val="002C5193"/>
    <w:rsid w:val="002E2EC4"/>
    <w:rsid w:val="00306039"/>
    <w:rsid w:val="00327F3B"/>
    <w:rsid w:val="00336BF7"/>
    <w:rsid w:val="0034369F"/>
    <w:rsid w:val="003461DD"/>
    <w:rsid w:val="00367281"/>
    <w:rsid w:val="00391BEF"/>
    <w:rsid w:val="00397B6E"/>
    <w:rsid w:val="003A5B61"/>
    <w:rsid w:val="003C180C"/>
    <w:rsid w:val="003C2896"/>
    <w:rsid w:val="003D56CD"/>
    <w:rsid w:val="003E2866"/>
    <w:rsid w:val="003E43E8"/>
    <w:rsid w:val="00400ABC"/>
    <w:rsid w:val="0041041A"/>
    <w:rsid w:val="00417CF4"/>
    <w:rsid w:val="00421261"/>
    <w:rsid w:val="00430613"/>
    <w:rsid w:val="00431D1A"/>
    <w:rsid w:val="00445134"/>
    <w:rsid w:val="00446004"/>
    <w:rsid w:val="00456AA7"/>
    <w:rsid w:val="00471832"/>
    <w:rsid w:val="004846B2"/>
    <w:rsid w:val="00494AA7"/>
    <w:rsid w:val="004A33AD"/>
    <w:rsid w:val="004A6906"/>
    <w:rsid w:val="004C0250"/>
    <w:rsid w:val="004C4E62"/>
    <w:rsid w:val="004C7238"/>
    <w:rsid w:val="004D34B6"/>
    <w:rsid w:val="004E506C"/>
    <w:rsid w:val="0050458D"/>
    <w:rsid w:val="00511ED9"/>
    <w:rsid w:val="00514B49"/>
    <w:rsid w:val="00526984"/>
    <w:rsid w:val="00526A82"/>
    <w:rsid w:val="005430F3"/>
    <w:rsid w:val="005833C1"/>
    <w:rsid w:val="005911EE"/>
    <w:rsid w:val="00595E58"/>
    <w:rsid w:val="005A08FF"/>
    <w:rsid w:val="005A229E"/>
    <w:rsid w:val="005C45EB"/>
    <w:rsid w:val="005C7265"/>
    <w:rsid w:val="005D0715"/>
    <w:rsid w:val="005E2019"/>
    <w:rsid w:val="0060415D"/>
    <w:rsid w:val="00637C40"/>
    <w:rsid w:val="00651727"/>
    <w:rsid w:val="006700EC"/>
    <w:rsid w:val="00680D22"/>
    <w:rsid w:val="00685A5E"/>
    <w:rsid w:val="006B6F3F"/>
    <w:rsid w:val="006D3246"/>
    <w:rsid w:val="006E431C"/>
    <w:rsid w:val="006E60B5"/>
    <w:rsid w:val="006E7EC7"/>
    <w:rsid w:val="00706098"/>
    <w:rsid w:val="007166A2"/>
    <w:rsid w:val="007443F4"/>
    <w:rsid w:val="00772FE7"/>
    <w:rsid w:val="007C6D13"/>
    <w:rsid w:val="007F09A5"/>
    <w:rsid w:val="007F33EA"/>
    <w:rsid w:val="00814B6B"/>
    <w:rsid w:val="008316F6"/>
    <w:rsid w:val="008344DA"/>
    <w:rsid w:val="00835277"/>
    <w:rsid w:val="00843852"/>
    <w:rsid w:val="008450EF"/>
    <w:rsid w:val="00846AD6"/>
    <w:rsid w:val="0084774C"/>
    <w:rsid w:val="008531EC"/>
    <w:rsid w:val="008865E5"/>
    <w:rsid w:val="008915C0"/>
    <w:rsid w:val="008D11FA"/>
    <w:rsid w:val="008D7763"/>
    <w:rsid w:val="008F3258"/>
    <w:rsid w:val="00906B9A"/>
    <w:rsid w:val="00911E42"/>
    <w:rsid w:val="00917F6E"/>
    <w:rsid w:val="00934C42"/>
    <w:rsid w:val="00990016"/>
    <w:rsid w:val="00995C9E"/>
    <w:rsid w:val="00997B3A"/>
    <w:rsid w:val="009A17F6"/>
    <w:rsid w:val="009A4713"/>
    <w:rsid w:val="009B517A"/>
    <w:rsid w:val="009B667E"/>
    <w:rsid w:val="009B7A02"/>
    <w:rsid w:val="009C7ED1"/>
    <w:rsid w:val="009D6C18"/>
    <w:rsid w:val="009E13C9"/>
    <w:rsid w:val="00A15F57"/>
    <w:rsid w:val="00A27C3A"/>
    <w:rsid w:val="00A30653"/>
    <w:rsid w:val="00A4444D"/>
    <w:rsid w:val="00A51864"/>
    <w:rsid w:val="00A52D4A"/>
    <w:rsid w:val="00A909BB"/>
    <w:rsid w:val="00AD07D8"/>
    <w:rsid w:val="00AE513C"/>
    <w:rsid w:val="00AF03CC"/>
    <w:rsid w:val="00B50947"/>
    <w:rsid w:val="00B50B3E"/>
    <w:rsid w:val="00B61F72"/>
    <w:rsid w:val="00B964B5"/>
    <w:rsid w:val="00BD0EC2"/>
    <w:rsid w:val="00BD3097"/>
    <w:rsid w:val="00BD39B7"/>
    <w:rsid w:val="00BD4649"/>
    <w:rsid w:val="00BE25E2"/>
    <w:rsid w:val="00BE4E73"/>
    <w:rsid w:val="00BE63FB"/>
    <w:rsid w:val="00BF41FC"/>
    <w:rsid w:val="00C006C2"/>
    <w:rsid w:val="00C11531"/>
    <w:rsid w:val="00C11CF4"/>
    <w:rsid w:val="00C4777A"/>
    <w:rsid w:val="00C56481"/>
    <w:rsid w:val="00C64806"/>
    <w:rsid w:val="00C8162F"/>
    <w:rsid w:val="00C937E2"/>
    <w:rsid w:val="00C9399B"/>
    <w:rsid w:val="00C93D1E"/>
    <w:rsid w:val="00C96673"/>
    <w:rsid w:val="00CD135D"/>
    <w:rsid w:val="00CE2BAD"/>
    <w:rsid w:val="00CF694F"/>
    <w:rsid w:val="00D04B75"/>
    <w:rsid w:val="00D07342"/>
    <w:rsid w:val="00D10390"/>
    <w:rsid w:val="00D22F0E"/>
    <w:rsid w:val="00D23819"/>
    <w:rsid w:val="00D379EB"/>
    <w:rsid w:val="00D409BB"/>
    <w:rsid w:val="00D429D8"/>
    <w:rsid w:val="00D47B6B"/>
    <w:rsid w:val="00D53FAC"/>
    <w:rsid w:val="00D6145C"/>
    <w:rsid w:val="00D8257B"/>
    <w:rsid w:val="00D91F68"/>
    <w:rsid w:val="00D9751F"/>
    <w:rsid w:val="00DA3FCC"/>
    <w:rsid w:val="00DA44CE"/>
    <w:rsid w:val="00DF106D"/>
    <w:rsid w:val="00E0101D"/>
    <w:rsid w:val="00E057CC"/>
    <w:rsid w:val="00E6583F"/>
    <w:rsid w:val="00E75DA2"/>
    <w:rsid w:val="00EC5249"/>
    <w:rsid w:val="00EC5DC0"/>
    <w:rsid w:val="00EC6FDC"/>
    <w:rsid w:val="00EE1626"/>
    <w:rsid w:val="00F0437E"/>
    <w:rsid w:val="00F04AED"/>
    <w:rsid w:val="00F05182"/>
    <w:rsid w:val="00F32740"/>
    <w:rsid w:val="00F32A12"/>
    <w:rsid w:val="00F75EF6"/>
    <w:rsid w:val="00F767AE"/>
    <w:rsid w:val="00F81E71"/>
    <w:rsid w:val="00FA60F7"/>
    <w:rsid w:val="00FA7B34"/>
    <w:rsid w:val="00FB2E97"/>
    <w:rsid w:val="00FE76A2"/>
    <w:rsid w:val="00FF1664"/>
    <w:rsid w:val="00FF5D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v:textbox inset="5.85pt,.7pt,5.85pt,.7pt"/>
    </o:shapedefaults>
    <o:shapelayout v:ext="edit">
      <o:idmap v:ext="edit" data="1"/>
    </o:shapelayout>
  </w:shapeDefaults>
  <w:decimalSymbol w:val="."/>
  <w:listSeparator w:val=","/>
  <w14:docId w14:val="32D29FFB"/>
  <w15:chartTrackingRefBased/>
  <w15:docId w15:val="{69DFE7F6-7B51-4DFA-AA44-3F0B8E8A84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D3D5F"/>
    <w:pPr>
      <w:tabs>
        <w:tab w:val="center" w:pos="4252"/>
        <w:tab w:val="right" w:pos="8504"/>
      </w:tabs>
      <w:snapToGrid w:val="0"/>
    </w:pPr>
  </w:style>
  <w:style w:type="paragraph" w:styleId="a4">
    <w:name w:val="footer"/>
    <w:basedOn w:val="a"/>
    <w:link w:val="a5"/>
    <w:uiPriority w:val="99"/>
    <w:rsid w:val="001D3D5F"/>
    <w:pPr>
      <w:tabs>
        <w:tab w:val="center" w:pos="4252"/>
        <w:tab w:val="right" w:pos="8504"/>
      </w:tabs>
      <w:snapToGrid w:val="0"/>
    </w:pPr>
  </w:style>
  <w:style w:type="table" w:styleId="a6">
    <w:name w:val="Table Grid"/>
    <w:basedOn w:val="a1"/>
    <w:rsid w:val="000C24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semiHidden/>
    <w:unhideWhenUsed/>
    <w:rsid w:val="009E13C9"/>
    <w:rPr>
      <w:rFonts w:asciiTheme="majorHAnsi" w:eastAsiaTheme="majorEastAsia" w:hAnsiTheme="majorHAnsi" w:cstheme="majorBidi"/>
      <w:sz w:val="18"/>
      <w:szCs w:val="18"/>
    </w:rPr>
  </w:style>
  <w:style w:type="character" w:customStyle="1" w:styleId="a8">
    <w:name w:val="吹き出し (文字)"/>
    <w:basedOn w:val="a0"/>
    <w:link w:val="a7"/>
    <w:semiHidden/>
    <w:rsid w:val="009E13C9"/>
    <w:rPr>
      <w:rFonts w:asciiTheme="majorHAnsi" w:eastAsiaTheme="majorEastAsia" w:hAnsiTheme="majorHAnsi" w:cstheme="majorBidi"/>
      <w:kern w:val="2"/>
      <w:sz w:val="18"/>
      <w:szCs w:val="18"/>
    </w:rPr>
  </w:style>
  <w:style w:type="paragraph" w:styleId="a9">
    <w:name w:val="Date"/>
    <w:basedOn w:val="a"/>
    <w:next w:val="a"/>
    <w:link w:val="aa"/>
    <w:rsid w:val="008344DA"/>
  </w:style>
  <w:style w:type="character" w:customStyle="1" w:styleId="aa">
    <w:name w:val="日付 (文字)"/>
    <w:basedOn w:val="a0"/>
    <w:link w:val="a9"/>
    <w:rsid w:val="008344DA"/>
    <w:rPr>
      <w:kern w:val="2"/>
      <w:sz w:val="21"/>
      <w:szCs w:val="24"/>
    </w:rPr>
  </w:style>
  <w:style w:type="character" w:styleId="ab">
    <w:name w:val="annotation reference"/>
    <w:basedOn w:val="a0"/>
    <w:semiHidden/>
    <w:unhideWhenUsed/>
    <w:rsid w:val="00306039"/>
    <w:rPr>
      <w:sz w:val="18"/>
      <w:szCs w:val="18"/>
    </w:rPr>
  </w:style>
  <w:style w:type="paragraph" w:styleId="ac">
    <w:name w:val="annotation text"/>
    <w:basedOn w:val="a"/>
    <w:link w:val="ad"/>
    <w:semiHidden/>
    <w:unhideWhenUsed/>
    <w:rsid w:val="00306039"/>
    <w:pPr>
      <w:jc w:val="left"/>
    </w:pPr>
  </w:style>
  <w:style w:type="character" w:customStyle="1" w:styleId="ad">
    <w:name w:val="コメント文字列 (文字)"/>
    <w:basedOn w:val="a0"/>
    <w:link w:val="ac"/>
    <w:semiHidden/>
    <w:rsid w:val="00306039"/>
    <w:rPr>
      <w:kern w:val="2"/>
      <w:sz w:val="21"/>
      <w:szCs w:val="24"/>
    </w:rPr>
  </w:style>
  <w:style w:type="paragraph" w:styleId="ae">
    <w:name w:val="annotation subject"/>
    <w:basedOn w:val="ac"/>
    <w:next w:val="ac"/>
    <w:link w:val="af"/>
    <w:semiHidden/>
    <w:unhideWhenUsed/>
    <w:rsid w:val="00306039"/>
    <w:rPr>
      <w:b/>
      <w:bCs/>
    </w:rPr>
  </w:style>
  <w:style w:type="character" w:customStyle="1" w:styleId="af">
    <w:name w:val="コメント内容 (文字)"/>
    <w:basedOn w:val="ad"/>
    <w:link w:val="ae"/>
    <w:semiHidden/>
    <w:rsid w:val="00306039"/>
    <w:rPr>
      <w:b/>
      <w:bCs/>
      <w:kern w:val="2"/>
      <w:sz w:val="21"/>
      <w:szCs w:val="24"/>
    </w:rPr>
  </w:style>
  <w:style w:type="character" w:customStyle="1" w:styleId="a5">
    <w:name w:val="フッター (文字)"/>
    <w:basedOn w:val="a0"/>
    <w:link w:val="a4"/>
    <w:uiPriority w:val="99"/>
    <w:rsid w:val="005D0715"/>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1312101">
      <w:bodyDiv w:val="1"/>
      <w:marLeft w:val="0"/>
      <w:marRight w:val="0"/>
      <w:marTop w:val="0"/>
      <w:marBottom w:val="0"/>
      <w:divBdr>
        <w:top w:val="none" w:sz="0" w:space="0" w:color="auto"/>
        <w:left w:val="none" w:sz="0" w:space="0" w:color="auto"/>
        <w:bottom w:val="none" w:sz="0" w:space="0" w:color="auto"/>
        <w:right w:val="none" w:sz="0" w:space="0" w:color="auto"/>
      </w:divBdr>
    </w:div>
    <w:div w:id="2030334526">
      <w:bodyDiv w:val="1"/>
      <w:marLeft w:val="0"/>
      <w:marRight w:val="0"/>
      <w:marTop w:val="0"/>
      <w:marBottom w:val="0"/>
      <w:divBdr>
        <w:top w:val="none" w:sz="0" w:space="0" w:color="auto"/>
        <w:left w:val="none" w:sz="0" w:space="0" w:color="auto"/>
        <w:bottom w:val="none" w:sz="0" w:space="0" w:color="auto"/>
        <w:right w:val="none" w:sz="0" w:space="0" w:color="auto"/>
      </w:divBdr>
    </w:div>
    <w:div w:id="2090542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AF893F-F1D6-4465-B5DA-6B333ABBD9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753</TotalTime>
  <Pages>3</Pages>
  <Words>2378</Words>
  <Characters>307</Characters>
  <Application>Microsoft Office Word</Application>
  <DocSecurity>0</DocSecurity>
  <Lines>2</Lines>
  <Paragraphs>5</Paragraphs>
  <ScaleCrop>false</ScaleCrop>
  <HeadingPairs>
    <vt:vector size="2" baseType="variant">
      <vt:variant>
        <vt:lpstr>タイトル</vt:lpstr>
      </vt:variant>
      <vt:variant>
        <vt:i4>1</vt:i4>
      </vt:variant>
    </vt:vector>
  </HeadingPairs>
  <TitlesOfParts>
    <vt:vector size="1" baseType="lpstr">
      <vt:lpstr/>
    </vt:vector>
  </TitlesOfParts>
  <Company>MEXT</Company>
  <LinksUpToDate>false</LinksUpToDate>
  <CharactersWithSpaces>2680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c:creator>
  <cp:keywords/>
  <dc:description/>
  <cp:lastModifiedBy>m</cp:lastModifiedBy>
  <cp:revision>48</cp:revision>
  <cp:lastPrinted>2021-02-26T06:04:00Z</cp:lastPrinted>
  <dcterms:created xsi:type="dcterms:W3CDTF">2020-06-17T10:56:00Z</dcterms:created>
  <dcterms:modified xsi:type="dcterms:W3CDTF">2021-03-05T01:54:00Z</dcterms:modified>
</cp:coreProperties>
</file>