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C2CA8" w14:textId="77777777" w:rsidR="001D6CA7" w:rsidRPr="001D6CA7" w:rsidRDefault="000E26C9" w:rsidP="001D6CA7">
      <w:pPr>
        <w:rPr>
          <w:rFonts w:ascii="ＭＳ 明朝" w:cs="Times New Roman" w:hint="default"/>
          <w:szCs w:val="21"/>
        </w:rPr>
      </w:pPr>
      <w:r w:rsidRPr="00B03624">
        <w:rPr>
          <w:color w:val="000000" w:themeColor="text1"/>
        </w:rPr>
        <w:t xml:space="preserve"> </w:t>
      </w:r>
      <w:r w:rsidR="001D6CA7" w:rsidRPr="001D6CA7">
        <w:rPr>
          <w:rFonts w:ascii="ＭＳ 明朝" w:eastAsia="ＭＳ Ｐゴシック" w:hAnsi="游明朝" w:cs="ＭＳ Ｐゴシック"/>
          <w:sz w:val="24"/>
          <w:szCs w:val="24"/>
        </w:rPr>
        <w:t>（別記１－１）</w:t>
      </w:r>
    </w:p>
    <w:p w14:paraId="1DB9EA4C" w14:textId="77777777" w:rsidR="001D6CA7" w:rsidRPr="001D6CA7" w:rsidRDefault="001D6CA7" w:rsidP="001D6CA7">
      <w:pPr>
        <w:jc w:val="center"/>
        <w:rPr>
          <w:rFonts w:ascii="ＭＳ 明朝" w:cs="Times New Roman" w:hint="default"/>
          <w:szCs w:val="21"/>
        </w:rPr>
      </w:pPr>
      <w:r w:rsidRPr="001D6CA7">
        <w:rPr>
          <w:rFonts w:ascii="ＭＳ 明朝" w:eastAsia="ＭＳ Ｐゴシック" w:hAnsi="游明朝" w:cs="ＭＳ Ｐゴシック"/>
          <w:sz w:val="24"/>
          <w:szCs w:val="24"/>
        </w:rPr>
        <w:t>対象農用地等面積の測定について</w:t>
      </w:r>
    </w:p>
    <w:p w14:paraId="005E211B" w14:textId="77777777" w:rsidR="001D6CA7" w:rsidRPr="001D6CA7" w:rsidRDefault="001D6CA7" w:rsidP="001D6CA7">
      <w:pPr>
        <w:rPr>
          <w:rFonts w:ascii="ＭＳ 明朝" w:cs="Times New Roman" w:hint="default"/>
          <w:szCs w:val="21"/>
        </w:rPr>
      </w:pPr>
    </w:p>
    <w:p w14:paraId="74818990" w14:textId="64EDDAA4" w:rsidR="003F1CCE" w:rsidRPr="00546FAE" w:rsidRDefault="001D6CA7">
      <w:pPr>
        <w:ind w:left="420" w:hanging="210"/>
        <w:rPr>
          <w:rFonts w:ascii="ＭＳ 明朝" w:hAnsi="游明朝" w:hint="default"/>
          <w:color w:val="000000" w:themeColor="text1"/>
          <w:sz w:val="24"/>
          <w:szCs w:val="24"/>
        </w:rPr>
        <w:pPrChange w:id="0" w:author="土田 裕太(TSUCHIDA Yuta)" w:date="2025-03-27T19:52:00Z">
          <w:pPr>
            <w:ind w:left="210"/>
          </w:pPr>
        </w:pPrChange>
      </w:pPr>
      <w:r w:rsidRPr="001D6CA7">
        <w:rPr>
          <w:rFonts w:ascii="ＭＳ 明朝" w:hAnsi="游明朝"/>
          <w:sz w:val="24"/>
          <w:szCs w:val="24"/>
        </w:rPr>
        <w:t>１　対象農用地及び協定農用地の面積には、畦畔及び法面面積</w:t>
      </w:r>
      <w:r w:rsidRPr="00546FAE">
        <w:rPr>
          <w:rFonts w:ascii="ＭＳ 明朝" w:hAnsi="游明朝"/>
          <w:color w:val="000000" w:themeColor="text1"/>
          <w:sz w:val="24"/>
          <w:szCs w:val="24"/>
        </w:rPr>
        <w:t>を含める。</w:t>
      </w:r>
      <w:ins w:id="1" w:author="土田 裕太(TSUCHIDA Yuta)" w:date="2025-03-27T19:50:00Z">
        <w:r w:rsidR="007F3B74" w:rsidRPr="00546FAE">
          <w:rPr>
            <w:rFonts w:ascii="ＭＳ 明朝" w:hAnsi="游明朝"/>
            <w:color w:val="000000" w:themeColor="text1"/>
            <w:sz w:val="24"/>
            <w:szCs w:val="24"/>
            <w:rPrChange w:id="2" w:author="土田 裕太(TSUCHIDA Yuta)" w:date="2025-03-27T19:51:00Z">
              <w:rPr>
                <w:rFonts w:ascii="ＭＳ 明朝" w:hAnsi="游明朝"/>
                <w:sz w:val="24"/>
                <w:szCs w:val="24"/>
              </w:rPr>
            </w:rPrChange>
          </w:rPr>
          <w:t>ただし、環境負荷低減の取組への支援の対象農用地の面積については、以下のとおりとする。</w:t>
        </w:r>
      </w:ins>
      <w:del w:id="3" w:author="土田 裕太(TSUCHIDA Yuta)" w:date="2025-03-27T19:50:00Z">
        <w:r w:rsidRPr="00546FAE" w:rsidDel="007F3B74">
          <w:rPr>
            <w:rFonts w:ascii="ＭＳ 明朝" w:hAnsi="游明朝"/>
            <w:color w:val="000000" w:themeColor="text1"/>
            <w:sz w:val="24"/>
            <w:szCs w:val="24"/>
          </w:rPr>
          <w:delText>ただし、環境負荷低減の取組への支援の</w:delText>
        </w:r>
        <w:r w:rsidR="003F1CCE" w:rsidRPr="00546FAE" w:rsidDel="007F3B74">
          <w:rPr>
            <w:rFonts w:ascii="ＭＳ 明朝" w:hAnsi="游明朝"/>
            <w:color w:val="000000" w:themeColor="text1"/>
            <w:sz w:val="24"/>
            <w:szCs w:val="24"/>
          </w:rPr>
          <w:delText>対象農用地の面積については、以下のとおりとする。</w:delText>
        </w:r>
      </w:del>
    </w:p>
    <w:p w14:paraId="615A76B3" w14:textId="77777777" w:rsidR="007F3B74" w:rsidRPr="00546FAE" w:rsidRDefault="007F3B74">
      <w:pPr>
        <w:ind w:left="732" w:hanging="420"/>
        <w:rPr>
          <w:ins w:id="4" w:author="土田 裕太(TSUCHIDA Yuta)" w:date="2025-03-27T19:51:00Z"/>
          <w:rFonts w:ascii="ＭＳ 明朝" w:hAnsi="游明朝" w:hint="default"/>
          <w:color w:val="000000" w:themeColor="text1"/>
          <w:sz w:val="24"/>
          <w:szCs w:val="24"/>
        </w:rPr>
        <w:pPrChange w:id="5" w:author="土田 裕太(TSUCHIDA Yuta)" w:date="2025-03-27T19:53:00Z">
          <w:pPr>
            <w:ind w:left="210"/>
          </w:pPr>
        </w:pPrChange>
      </w:pPr>
      <w:ins w:id="6" w:author="土田 裕太(TSUCHIDA Yuta)" w:date="2025-03-27T19:51:00Z">
        <w:r w:rsidRPr="00546FAE">
          <w:rPr>
            <w:rFonts w:ascii="ＭＳ 明朝" w:hAnsi="游明朝"/>
            <w:color w:val="000000" w:themeColor="text1"/>
            <w:sz w:val="24"/>
            <w:szCs w:val="24"/>
          </w:rPr>
          <w:t>（１）畦畔及び法面面積を含めない。</w:t>
        </w:r>
      </w:ins>
    </w:p>
    <w:p w14:paraId="6688A038" w14:textId="77777777" w:rsidR="007F3B74" w:rsidRPr="00546FAE" w:rsidRDefault="007F3B74">
      <w:pPr>
        <w:ind w:left="732" w:hanging="420"/>
        <w:rPr>
          <w:ins w:id="7" w:author="土田 裕太(TSUCHIDA Yuta)" w:date="2025-03-27T19:51:00Z"/>
          <w:rFonts w:ascii="ＭＳ 明朝" w:hAnsi="游明朝" w:hint="default"/>
          <w:color w:val="000000" w:themeColor="text1"/>
          <w:sz w:val="24"/>
          <w:szCs w:val="24"/>
        </w:rPr>
        <w:pPrChange w:id="8" w:author="土田 裕太(TSUCHIDA Yuta)" w:date="2025-03-27T19:54:00Z">
          <w:pPr>
            <w:ind w:left="210"/>
          </w:pPr>
        </w:pPrChange>
      </w:pPr>
      <w:ins w:id="9" w:author="土田 裕太(TSUCHIDA Yuta)" w:date="2025-03-27T19:51:00Z">
        <w:r w:rsidRPr="00546FAE">
          <w:rPr>
            <w:rFonts w:ascii="ＭＳ 明朝" w:hAnsi="游明朝"/>
            <w:color w:val="000000" w:themeColor="text1"/>
            <w:sz w:val="24"/>
            <w:szCs w:val="24"/>
          </w:rPr>
          <w:t>（２）一つのほ場において、複数の取組を行う場合でも、一取組分の作付面積を上限とする。</w:t>
        </w:r>
      </w:ins>
    </w:p>
    <w:p w14:paraId="693E77B2" w14:textId="22777377" w:rsidR="003F1CCE" w:rsidRPr="00546FAE" w:rsidDel="007F3B74" w:rsidRDefault="007F3B74">
      <w:pPr>
        <w:ind w:left="732" w:hanging="420"/>
        <w:rPr>
          <w:del w:id="10" w:author="土田 裕太(TSUCHIDA Yuta)" w:date="2025-03-27T19:51:00Z"/>
          <w:rFonts w:ascii="ＭＳ 明朝" w:hAnsi="游明朝" w:hint="default"/>
          <w:color w:val="000000" w:themeColor="text1"/>
          <w:sz w:val="24"/>
          <w:szCs w:val="24"/>
        </w:rPr>
      </w:pPr>
      <w:ins w:id="11" w:author="土田 裕太(TSUCHIDA Yuta)" w:date="2025-03-27T19:51:00Z">
        <w:r w:rsidRPr="00546FAE">
          <w:rPr>
            <w:rFonts w:ascii="ＭＳ 明朝" w:hAnsi="游明朝"/>
            <w:color w:val="000000" w:themeColor="text1"/>
            <w:sz w:val="24"/>
            <w:szCs w:val="24"/>
          </w:rPr>
          <w:t>（３）環境保全型農業直接支払交付金で交付対象としているほ場がある場合は、当該ほ場の面積を含まないものとする。ただし、一つのほ場において、環境負荷低減の取組への支援のうち、冬期湛水の取組を実施する場合であって、環境保全型農業直接支払交付金の炭素貯留効果の高い堆肥の水質保全に資する施用を併せて実施するときは、当該ほ場の面積を含めることができるものとする。</w:t>
        </w:r>
      </w:ins>
      <w:del w:id="12" w:author="土田 裕太(TSUCHIDA Yuta)" w:date="2025-03-27T19:51:00Z">
        <w:r w:rsidR="000F1099" w:rsidRPr="00546FAE" w:rsidDel="007F3B74">
          <w:rPr>
            <w:rFonts w:ascii="ＭＳ 明朝" w:hAnsi="游明朝"/>
            <w:color w:val="000000" w:themeColor="text1"/>
            <w:sz w:val="24"/>
            <w:szCs w:val="24"/>
          </w:rPr>
          <w:delText>（１）</w:delText>
        </w:r>
        <w:r w:rsidR="003F1CCE" w:rsidRPr="00546FAE" w:rsidDel="007F3B74">
          <w:rPr>
            <w:rFonts w:ascii="ＭＳ 明朝" w:hAnsi="游明朝"/>
            <w:color w:val="000000" w:themeColor="text1"/>
            <w:sz w:val="24"/>
            <w:szCs w:val="24"/>
          </w:rPr>
          <w:delText>畦畔及び法面面積を含めない。</w:delText>
        </w:r>
      </w:del>
    </w:p>
    <w:p w14:paraId="5513BF73" w14:textId="186E53FF" w:rsidR="001D6CA7" w:rsidRPr="00546FAE" w:rsidDel="007F3B74" w:rsidRDefault="000F1099">
      <w:pPr>
        <w:ind w:left="732" w:hanging="420"/>
        <w:rPr>
          <w:del w:id="13" w:author="土田 裕太(TSUCHIDA Yuta)" w:date="2025-03-27T19:51:00Z"/>
          <w:rFonts w:ascii="ＭＳ 明朝" w:hAnsi="游明朝" w:hint="default"/>
          <w:color w:val="000000" w:themeColor="text1"/>
          <w:sz w:val="24"/>
          <w:szCs w:val="24"/>
        </w:rPr>
      </w:pPr>
      <w:del w:id="14" w:author="土田 裕太(TSUCHIDA Yuta)" w:date="2025-03-27T19:51:00Z">
        <w:r w:rsidRPr="00546FAE" w:rsidDel="007F3B74">
          <w:rPr>
            <w:rFonts w:ascii="ＭＳ 明朝" w:hAnsi="游明朝"/>
            <w:color w:val="000000" w:themeColor="text1"/>
            <w:sz w:val="24"/>
            <w:szCs w:val="24"/>
          </w:rPr>
          <w:delText>（２）</w:delText>
        </w:r>
        <w:r w:rsidR="003F1CCE" w:rsidRPr="00546FAE" w:rsidDel="007F3B74">
          <w:rPr>
            <w:rFonts w:ascii="ＭＳ 明朝" w:hAnsi="游明朝"/>
            <w:color w:val="000000" w:themeColor="text1"/>
            <w:sz w:val="24"/>
            <w:szCs w:val="24"/>
          </w:rPr>
          <w:delText>一つのほ場において、一取組分の作付面積を上限とする。</w:delText>
        </w:r>
      </w:del>
    </w:p>
    <w:p w14:paraId="75A52D98" w14:textId="77AB35EB" w:rsidR="003F1CCE" w:rsidRPr="00546FAE" w:rsidDel="007F3B74" w:rsidRDefault="000F1099">
      <w:pPr>
        <w:ind w:left="732" w:hanging="420"/>
        <w:rPr>
          <w:del w:id="15" w:author="土田 裕太(TSUCHIDA Yuta)" w:date="2025-03-27T19:51:00Z"/>
          <w:rFonts w:ascii="ＭＳ 明朝" w:hAnsi="游明朝" w:hint="default"/>
          <w:color w:val="000000" w:themeColor="text1"/>
          <w:sz w:val="24"/>
          <w:szCs w:val="24"/>
        </w:rPr>
      </w:pPr>
      <w:del w:id="16" w:author="土田 裕太(TSUCHIDA Yuta)" w:date="2025-03-27T19:51:00Z">
        <w:r w:rsidRPr="00546FAE" w:rsidDel="007F3B74">
          <w:rPr>
            <w:rFonts w:ascii="ＭＳ 明朝" w:hAnsi="游明朝"/>
            <w:color w:val="000000" w:themeColor="text1"/>
            <w:sz w:val="24"/>
            <w:szCs w:val="24"/>
          </w:rPr>
          <w:delText>（３）</w:delText>
        </w:r>
        <w:r w:rsidR="003F1CCE" w:rsidRPr="00546FAE" w:rsidDel="007F3B74">
          <w:rPr>
            <w:rFonts w:ascii="ＭＳ 明朝" w:hAnsi="游明朝"/>
            <w:color w:val="000000" w:themeColor="text1"/>
            <w:sz w:val="24"/>
            <w:szCs w:val="24"/>
          </w:rPr>
          <w:delText xml:space="preserve">環境保全型農業直接支払交付金で交付対象としているほ場がある場合は、当該ほ場の面積を含まないものとする。ただし、一つのほ場において、環境負荷低減の取組への支援のうち、冬期湛水の取組を実施する場合であって、環境保全型農業直接支払交付金の炭素貯留効果の高い堆肥の水質保全に資する施用を併せて実施するときは、当該ほ場の面積を含めることができるものとする。 </w:delText>
        </w:r>
      </w:del>
    </w:p>
    <w:p w14:paraId="6370B38E" w14:textId="77777777" w:rsidR="003F1CCE" w:rsidRPr="00546FAE" w:rsidRDefault="003F1CCE">
      <w:pPr>
        <w:ind w:left="732" w:hanging="420"/>
        <w:rPr>
          <w:rFonts w:ascii="ＭＳ 明朝" w:hAnsi="游明朝" w:hint="default"/>
          <w:color w:val="000000" w:themeColor="text1"/>
          <w:sz w:val="24"/>
          <w:szCs w:val="24"/>
        </w:rPr>
        <w:pPrChange w:id="17" w:author="土田 裕太(TSUCHIDA Yuta)" w:date="2025-03-27T19:54:00Z">
          <w:pPr>
            <w:ind w:left="312"/>
          </w:pPr>
        </w:pPrChange>
      </w:pPr>
    </w:p>
    <w:p w14:paraId="71A47D1C" w14:textId="77777777" w:rsidR="001D6CA7" w:rsidRPr="00546FAE" w:rsidRDefault="001D6CA7" w:rsidP="001D6CA7">
      <w:pPr>
        <w:ind w:left="630" w:hanging="420"/>
        <w:rPr>
          <w:rFonts w:ascii="ＭＳ 明朝" w:cs="Times New Roman" w:hint="default"/>
          <w:color w:val="000000" w:themeColor="text1"/>
          <w:szCs w:val="21"/>
        </w:rPr>
      </w:pPr>
      <w:r w:rsidRPr="00546FAE">
        <w:rPr>
          <w:rFonts w:ascii="ＭＳ 明朝" w:hAnsi="游明朝"/>
          <w:color w:val="000000" w:themeColor="text1"/>
          <w:sz w:val="24"/>
          <w:szCs w:val="24"/>
        </w:rPr>
        <w:t>２　対象農用地及び協定農用地の面積は、原則として筆ごとに次の方法により把握する。</w:t>
      </w:r>
    </w:p>
    <w:p w14:paraId="4E608F4F" w14:textId="77777777" w:rsidR="001D6CA7" w:rsidRPr="00546FAE" w:rsidRDefault="001D6CA7" w:rsidP="001D6CA7">
      <w:pPr>
        <w:ind w:left="734" w:hanging="420"/>
        <w:rPr>
          <w:rFonts w:ascii="ＭＳ 明朝" w:cs="Times New Roman" w:hint="default"/>
          <w:color w:val="000000" w:themeColor="text1"/>
          <w:szCs w:val="21"/>
        </w:rPr>
      </w:pPr>
      <w:r w:rsidRPr="00546FAE">
        <w:rPr>
          <w:rFonts w:ascii="ＭＳ 明朝" w:hAnsi="游明朝"/>
          <w:color w:val="000000" w:themeColor="text1"/>
          <w:sz w:val="24"/>
          <w:szCs w:val="24"/>
        </w:rPr>
        <w:t>（１）国土調査による地籍図又は土地改良法に基づく区画整理事業に伴う確定測量図等（以下「地籍図等」という。）がある場合には、地籍図等に基づく台帳の合計面積とする。</w:t>
      </w:r>
    </w:p>
    <w:p w14:paraId="6966B884" w14:textId="77777777" w:rsidR="001D6CA7" w:rsidRPr="00546FAE" w:rsidRDefault="001D6CA7" w:rsidP="001D6CA7">
      <w:pPr>
        <w:ind w:left="734" w:hanging="420"/>
        <w:rPr>
          <w:rFonts w:ascii="ＭＳ 明朝" w:cs="Times New Roman" w:hint="default"/>
          <w:color w:val="000000" w:themeColor="text1"/>
          <w:szCs w:val="21"/>
        </w:rPr>
      </w:pPr>
      <w:r w:rsidRPr="00546FAE">
        <w:rPr>
          <w:rFonts w:ascii="ＭＳ 明朝" w:hAnsi="游明朝"/>
          <w:color w:val="000000" w:themeColor="text1"/>
          <w:sz w:val="24"/>
          <w:szCs w:val="24"/>
        </w:rPr>
        <w:t>（２）（１）の地籍図等はないが、</w:t>
      </w:r>
      <w:r w:rsidRPr="00546FAE">
        <w:rPr>
          <w:rFonts w:ascii="ＭＳ 明朝" w:hAnsi="ＭＳ 明朝"/>
          <w:color w:val="000000" w:themeColor="text1"/>
          <w:sz w:val="24"/>
          <w:szCs w:val="24"/>
        </w:rPr>
        <w:t>2,500</w:t>
      </w:r>
      <w:r w:rsidRPr="00546FAE">
        <w:rPr>
          <w:rFonts w:ascii="ＭＳ 明朝" w:hAnsi="游明朝"/>
          <w:color w:val="000000" w:themeColor="text1"/>
          <w:sz w:val="24"/>
          <w:szCs w:val="24"/>
        </w:rPr>
        <w:t>分の１程度以上の縮尺図面等がある場合には、当該図面等の図測により行うこととする。なお、</w:t>
      </w:r>
      <w:r w:rsidRPr="00546FAE">
        <w:rPr>
          <w:rFonts w:ascii="ＭＳ 明朝" w:hAnsi="ＭＳ 明朝"/>
          <w:color w:val="000000" w:themeColor="text1"/>
          <w:sz w:val="24"/>
          <w:szCs w:val="24"/>
        </w:rPr>
        <w:t>2,500</w:t>
      </w:r>
      <w:r w:rsidRPr="00546FAE">
        <w:rPr>
          <w:rFonts w:ascii="ＭＳ 明朝" w:hAnsi="游明朝"/>
          <w:color w:val="000000" w:themeColor="text1"/>
          <w:sz w:val="24"/>
          <w:szCs w:val="24"/>
        </w:rPr>
        <w:t>分の１程度以上の縮尺図面等がなく、</w:t>
      </w:r>
      <w:r w:rsidRPr="00546FAE">
        <w:rPr>
          <w:rFonts w:ascii="ＭＳ 明朝" w:hAnsi="ＭＳ 明朝"/>
          <w:color w:val="000000" w:themeColor="text1"/>
          <w:sz w:val="24"/>
          <w:szCs w:val="24"/>
        </w:rPr>
        <w:t>5,000</w:t>
      </w:r>
      <w:r w:rsidRPr="00546FAE">
        <w:rPr>
          <w:rFonts w:ascii="ＭＳ 明朝" w:hAnsi="游明朝"/>
          <w:color w:val="000000" w:themeColor="text1"/>
          <w:sz w:val="24"/>
          <w:szCs w:val="24"/>
        </w:rPr>
        <w:t>分の１程度以上の縮尺図面等がある場合には、当該図面等の図測により算定された面積に</w:t>
      </w:r>
      <w:r w:rsidRPr="00546FAE">
        <w:rPr>
          <w:rFonts w:ascii="ＭＳ 明朝" w:hAnsi="ＭＳ 明朝"/>
          <w:color w:val="000000" w:themeColor="text1"/>
          <w:sz w:val="24"/>
          <w:szCs w:val="24"/>
        </w:rPr>
        <w:t>0.95</w:t>
      </w:r>
      <w:r w:rsidRPr="00546FAE">
        <w:rPr>
          <w:rFonts w:ascii="ＭＳ 明朝" w:hAnsi="游明朝"/>
          <w:color w:val="000000" w:themeColor="text1"/>
          <w:sz w:val="24"/>
          <w:szCs w:val="24"/>
        </w:rPr>
        <w:t>を乗じた面積を対象農用地及び協定農用地の面積とすることができる。</w:t>
      </w:r>
    </w:p>
    <w:p w14:paraId="24C19298" w14:textId="77777777" w:rsidR="001D6CA7" w:rsidRPr="00546FAE" w:rsidRDefault="001D6CA7" w:rsidP="001D6CA7">
      <w:pPr>
        <w:ind w:left="734" w:hanging="420"/>
        <w:rPr>
          <w:rFonts w:ascii="ＭＳ 明朝" w:cs="Times New Roman" w:hint="default"/>
          <w:color w:val="000000" w:themeColor="text1"/>
          <w:szCs w:val="21"/>
        </w:rPr>
      </w:pPr>
      <w:r w:rsidRPr="00546FAE">
        <w:rPr>
          <w:rFonts w:ascii="ＭＳ 明朝" w:hAnsi="游明朝"/>
          <w:color w:val="000000" w:themeColor="text1"/>
          <w:sz w:val="24"/>
          <w:szCs w:val="24"/>
        </w:rPr>
        <w:t>（３）（１）の地籍図等及び（２）の図面等がない場合には、農林水産省農村振興局測量作業規程に準拠し、現地において実測する。</w:t>
      </w:r>
    </w:p>
    <w:p w14:paraId="3121A79D" w14:textId="77777777" w:rsidR="001D6CA7" w:rsidRPr="00546FAE" w:rsidRDefault="001D6CA7" w:rsidP="001D6CA7">
      <w:pPr>
        <w:ind w:left="420" w:hanging="210"/>
        <w:rPr>
          <w:rFonts w:ascii="ＭＳ 明朝" w:cs="Times New Roman" w:hint="default"/>
          <w:color w:val="000000" w:themeColor="text1"/>
          <w:szCs w:val="21"/>
        </w:rPr>
      </w:pPr>
    </w:p>
    <w:p w14:paraId="7327F611" w14:textId="77777777" w:rsidR="001D6CA7" w:rsidRPr="00546FAE" w:rsidRDefault="001D6CA7" w:rsidP="001D6CA7">
      <w:pPr>
        <w:ind w:left="420" w:hanging="210"/>
        <w:rPr>
          <w:rFonts w:ascii="ＭＳ 明朝" w:cs="Times New Roman" w:hint="default"/>
          <w:color w:val="000000" w:themeColor="text1"/>
          <w:szCs w:val="21"/>
        </w:rPr>
      </w:pPr>
      <w:r w:rsidRPr="00546FAE">
        <w:rPr>
          <w:rFonts w:ascii="ＭＳ 明朝" w:hAnsi="游明朝"/>
          <w:color w:val="000000" w:themeColor="text1"/>
          <w:sz w:val="24"/>
          <w:szCs w:val="24"/>
        </w:rPr>
        <w:t>３　２により難い場合であって、かつ、合理的な理由がある場合には、事業実施主体が別に定める方法により、対象農用地及び協定農用地の面積を把握することができる。</w:t>
      </w:r>
    </w:p>
    <w:p w14:paraId="5F17E7AE" w14:textId="77777777" w:rsidR="001D6CA7" w:rsidRPr="00546FAE" w:rsidRDefault="001D6CA7" w:rsidP="001D6CA7">
      <w:pPr>
        <w:ind w:left="420" w:hanging="210"/>
        <w:rPr>
          <w:rFonts w:ascii="ＭＳ 明朝" w:cs="Times New Roman" w:hint="default"/>
          <w:color w:val="000000" w:themeColor="text1"/>
          <w:szCs w:val="21"/>
        </w:rPr>
      </w:pPr>
    </w:p>
    <w:p w14:paraId="7C16882D" w14:textId="2B6BB2B2" w:rsidR="001D6CA7" w:rsidRPr="00546FAE" w:rsidRDefault="001D6CA7" w:rsidP="001D6CA7">
      <w:pPr>
        <w:ind w:left="420" w:hanging="210"/>
        <w:rPr>
          <w:rFonts w:ascii="ＭＳ 明朝" w:cs="Times New Roman" w:hint="default"/>
          <w:color w:val="000000" w:themeColor="text1"/>
          <w:szCs w:val="21"/>
        </w:rPr>
      </w:pPr>
      <w:r w:rsidRPr="00546FAE">
        <w:rPr>
          <w:rFonts w:ascii="ＭＳ 明朝" w:hAnsi="游明朝"/>
          <w:color w:val="000000" w:themeColor="text1"/>
          <w:sz w:val="24"/>
          <w:szCs w:val="24"/>
        </w:rPr>
        <w:t>４　土地改良事業を施行中の地域における対象農用地及び協定農用地の面積は、一時利用地が指定される以前にあっては、従前の土地の面積とし、一時利用地が指定された以後にあっては、当該一時利用地の指定面積とする。</w:t>
      </w:r>
    </w:p>
    <w:p w14:paraId="39848E25" w14:textId="77777777" w:rsidR="001D6CA7" w:rsidRPr="00546FAE" w:rsidRDefault="001D6CA7" w:rsidP="001D6CA7">
      <w:pPr>
        <w:ind w:left="420" w:hanging="210"/>
        <w:rPr>
          <w:rFonts w:ascii="ＭＳ 明朝" w:cs="Times New Roman" w:hint="default"/>
          <w:color w:val="000000" w:themeColor="text1"/>
          <w:szCs w:val="21"/>
        </w:rPr>
      </w:pPr>
    </w:p>
    <w:p w14:paraId="556094ED" w14:textId="3F962269" w:rsidR="001D6CA7" w:rsidRPr="00546FAE" w:rsidRDefault="002E637A" w:rsidP="001D6CA7">
      <w:pPr>
        <w:ind w:left="420" w:hanging="210"/>
        <w:rPr>
          <w:rFonts w:ascii="ＭＳ 明朝" w:cs="Times New Roman" w:hint="default"/>
          <w:color w:val="000000" w:themeColor="text1"/>
          <w:sz w:val="24"/>
          <w:szCs w:val="24"/>
        </w:rPr>
      </w:pPr>
      <w:ins w:id="18" w:author="土田 裕太(TSUCHIDA Yuta)" w:date="2025-03-27T19:55:00Z">
        <w:r w:rsidRPr="00546FAE">
          <w:rPr>
            <w:rFonts w:ascii="ＭＳ 明朝" w:cs="Times New Roman"/>
            <w:color w:val="000000" w:themeColor="text1"/>
            <w:sz w:val="24"/>
            <w:szCs w:val="24"/>
          </w:rPr>
          <w:t>５　環境負荷低減の取組への支援の実施面積は、以下のいずれかの方法により把握する</w:t>
        </w:r>
        <w:r w:rsidRPr="00546FAE">
          <w:rPr>
            <w:rFonts w:ascii="ＭＳ 明朝" w:cs="Times New Roman"/>
            <w:color w:val="000000" w:themeColor="text1"/>
            <w:sz w:val="24"/>
            <w:szCs w:val="24"/>
          </w:rPr>
          <w:lastRenderedPageBreak/>
          <w:t>ものとする。</w:t>
        </w:r>
      </w:ins>
      <w:del w:id="19" w:author="土田 裕太(TSUCHIDA Yuta)" w:date="2025-03-27T19:55:00Z">
        <w:r w:rsidR="001D6CA7" w:rsidRPr="00546FAE" w:rsidDel="002E637A">
          <w:rPr>
            <w:rFonts w:ascii="ＭＳ 明朝" w:cs="Times New Roman"/>
            <w:color w:val="000000" w:themeColor="text1"/>
            <w:sz w:val="24"/>
            <w:szCs w:val="24"/>
          </w:rPr>
          <w:delText xml:space="preserve">５　環境負荷低減の取組への支援の実施面積は、以下のいずれかの方法により把握するものとする。 </w:delText>
        </w:r>
      </w:del>
    </w:p>
    <w:p w14:paraId="1DD75C0C" w14:textId="61770706" w:rsidR="000C2C81" w:rsidRPr="00546FAE" w:rsidRDefault="0021541C">
      <w:pPr>
        <w:pStyle w:val="af1"/>
        <w:ind w:leftChars="0" w:left="732" w:hanging="420"/>
        <w:rPr>
          <w:ins w:id="20" w:author="土田 裕太(TSUCHIDA Yuta)" w:date="2025-03-27T19:57:00Z"/>
          <w:rFonts w:ascii="ＭＳ 明朝" w:cs="Times New Roman" w:hint="default"/>
          <w:color w:val="000000" w:themeColor="text1"/>
          <w:sz w:val="24"/>
          <w:szCs w:val="24"/>
          <w:rPrChange w:id="21" w:author="土田 裕太(TSUCHIDA Yuta)" w:date="2025-03-27T19:57:00Z">
            <w:rPr>
              <w:ins w:id="22" w:author="土田 裕太(TSUCHIDA Yuta)" w:date="2025-03-27T19:57:00Z"/>
              <w:rFonts w:hint="default"/>
            </w:rPr>
          </w:rPrChange>
        </w:rPr>
        <w:pPrChange w:id="23" w:author="土田 裕太(TSUCHIDA Yuta)" w:date="2025-03-27T20:18:00Z">
          <w:pPr>
            <w:ind w:left="732" w:hanging="420"/>
          </w:pPr>
        </w:pPrChange>
      </w:pPr>
      <w:ins w:id="24" w:author="土田 裕太(TSUCHIDA Yuta)" w:date="2025-03-27T20:19:00Z">
        <w:r w:rsidRPr="00546FAE">
          <w:rPr>
            <w:rFonts w:ascii="ＭＳ 明朝" w:cs="Times New Roman"/>
            <w:color w:val="000000" w:themeColor="text1"/>
            <w:sz w:val="24"/>
            <w:szCs w:val="24"/>
          </w:rPr>
          <w:t>（１）</w:t>
        </w:r>
      </w:ins>
      <w:ins w:id="25" w:author="土田 裕太(TSUCHIDA Yuta)" w:date="2025-03-27T19:56:00Z">
        <w:r w:rsidR="002E637A" w:rsidRPr="00546FAE">
          <w:rPr>
            <w:rFonts w:ascii="ＭＳ 明朝" w:cs="Times New Roman"/>
            <w:color w:val="000000" w:themeColor="text1"/>
            <w:sz w:val="24"/>
            <w:szCs w:val="24"/>
            <w:rPrChange w:id="26" w:author="土田 裕太(TSUCHIDA Yuta)" w:date="2025-03-27T19:57:00Z">
              <w:rPr/>
            </w:rPrChange>
          </w:rPr>
          <w:t>共済細目書記載面積、公的資料に記載された面積の活用</w:t>
        </w:r>
      </w:ins>
    </w:p>
    <w:p w14:paraId="28AD82BE" w14:textId="0FF7507C" w:rsidR="002E637A" w:rsidRPr="00546FAE" w:rsidRDefault="002E637A">
      <w:pPr>
        <w:pStyle w:val="af1"/>
        <w:ind w:leftChars="0" w:left="794" w:firstLine="227"/>
        <w:rPr>
          <w:ins w:id="27" w:author="土田 裕太(TSUCHIDA Yuta)" w:date="2025-03-27T19:56:00Z"/>
          <w:rFonts w:ascii="ＭＳ 明朝" w:cs="Times New Roman" w:hint="default"/>
          <w:color w:val="000000" w:themeColor="text1"/>
          <w:sz w:val="24"/>
          <w:szCs w:val="24"/>
          <w:rPrChange w:id="28" w:author="土田 裕太(TSUCHIDA Yuta)" w:date="2025-03-27T19:57:00Z">
            <w:rPr>
              <w:ins w:id="29" w:author="土田 裕太(TSUCHIDA Yuta)" w:date="2025-03-27T19:56:00Z"/>
              <w:rFonts w:hint="default"/>
            </w:rPr>
          </w:rPrChange>
        </w:rPr>
        <w:pPrChange w:id="30" w:author="土田 裕太(TSUCHIDA Yuta)" w:date="2025-03-27T20:43:00Z">
          <w:pPr>
            <w:ind w:left="420" w:hanging="210"/>
          </w:pPr>
        </w:pPrChange>
      </w:pPr>
      <w:ins w:id="31" w:author="土田 裕太(TSUCHIDA Yuta)" w:date="2025-03-27T19:56:00Z">
        <w:r w:rsidRPr="00546FAE">
          <w:rPr>
            <w:rFonts w:ascii="ＭＳ 明朝" w:cs="Times New Roman"/>
            <w:color w:val="000000" w:themeColor="text1"/>
            <w:sz w:val="24"/>
            <w:szCs w:val="24"/>
            <w:rPrChange w:id="32" w:author="土田 裕太(TSUCHIDA Yuta)" w:date="2025-03-27T19:57:00Z">
              <w:rPr/>
            </w:rPrChange>
          </w:rPr>
          <w:t>共済細目書の面積（畦畔等を除いた本地面積）、地積調査の結果、土地改良法（昭和</w:t>
        </w:r>
        <w:r w:rsidRPr="00546FAE">
          <w:rPr>
            <w:rFonts w:ascii="ＭＳ 明朝" w:cs="Times New Roman" w:hint="default"/>
            <w:color w:val="000000" w:themeColor="text1"/>
            <w:sz w:val="24"/>
            <w:szCs w:val="24"/>
            <w:rPrChange w:id="33" w:author="土田 裕太(TSUCHIDA Yuta)" w:date="2025-03-27T19:57:00Z">
              <w:rPr>
                <w:rFonts w:hint="default"/>
              </w:rPr>
            </w:rPrChange>
          </w:rPr>
          <w:t>24</w:t>
        </w:r>
        <w:r w:rsidRPr="00546FAE">
          <w:rPr>
            <w:rFonts w:ascii="ＭＳ 明朝" w:cs="Times New Roman"/>
            <w:color w:val="000000" w:themeColor="text1"/>
            <w:sz w:val="24"/>
            <w:szCs w:val="24"/>
            <w:rPrChange w:id="34" w:author="土田 裕太(TSUCHIDA Yuta)" w:date="2025-03-27T19:57:00Z">
              <w:rPr/>
            </w:rPrChange>
          </w:rPr>
          <w:t>年法律第</w:t>
        </w:r>
        <w:r w:rsidRPr="00546FAE">
          <w:rPr>
            <w:rFonts w:ascii="ＭＳ 明朝" w:cs="Times New Roman" w:hint="default"/>
            <w:color w:val="000000" w:themeColor="text1"/>
            <w:sz w:val="24"/>
            <w:szCs w:val="24"/>
            <w:rPrChange w:id="35" w:author="土田 裕太(TSUCHIDA Yuta)" w:date="2025-03-27T19:57:00Z">
              <w:rPr>
                <w:rFonts w:hint="default"/>
              </w:rPr>
            </w:rPrChange>
          </w:rPr>
          <w:t>195</w:t>
        </w:r>
        <w:r w:rsidRPr="00546FAE">
          <w:rPr>
            <w:rFonts w:ascii="ＭＳ 明朝" w:cs="Times New Roman"/>
            <w:color w:val="000000" w:themeColor="text1"/>
            <w:sz w:val="24"/>
            <w:szCs w:val="24"/>
            <w:rPrChange w:id="36" w:author="土田 裕太(TSUCHIDA Yuta)" w:date="2025-03-27T19:57:00Z">
              <w:rPr/>
            </w:rPrChange>
          </w:rPr>
          <w:t>号）に基づく区画整理事業等に伴う確定測量の結果等の公的資料に記載された面積とする。</w:t>
        </w:r>
      </w:ins>
    </w:p>
    <w:p w14:paraId="237D80E0" w14:textId="77777777" w:rsidR="002E637A" w:rsidRPr="00546FAE" w:rsidRDefault="002E637A">
      <w:pPr>
        <w:ind w:left="732" w:hanging="420"/>
        <w:rPr>
          <w:ins w:id="37" w:author="土田 裕太(TSUCHIDA Yuta)" w:date="2025-03-27T19:56:00Z"/>
          <w:rFonts w:ascii="ＭＳ 明朝" w:cs="Times New Roman" w:hint="default"/>
          <w:color w:val="000000" w:themeColor="text1"/>
          <w:sz w:val="24"/>
          <w:szCs w:val="24"/>
        </w:rPr>
        <w:pPrChange w:id="38" w:author="土田 裕太(TSUCHIDA Yuta)" w:date="2025-03-27T20:19:00Z">
          <w:pPr>
            <w:ind w:left="420" w:hanging="210"/>
          </w:pPr>
        </w:pPrChange>
      </w:pPr>
      <w:ins w:id="39" w:author="土田 裕太(TSUCHIDA Yuta)" w:date="2025-03-27T19:56:00Z">
        <w:r w:rsidRPr="00546FAE">
          <w:rPr>
            <w:rFonts w:ascii="ＭＳ 明朝" w:cs="Times New Roman"/>
            <w:color w:val="000000" w:themeColor="text1"/>
            <w:sz w:val="24"/>
            <w:szCs w:val="24"/>
          </w:rPr>
          <w:t>（２）図測</w:t>
        </w:r>
      </w:ins>
    </w:p>
    <w:p w14:paraId="20C5E0A7" w14:textId="77777777" w:rsidR="002E637A" w:rsidRPr="00546FAE" w:rsidRDefault="002E637A">
      <w:pPr>
        <w:ind w:left="794" w:firstLine="227"/>
        <w:rPr>
          <w:ins w:id="40" w:author="土田 裕太(TSUCHIDA Yuta)" w:date="2025-03-27T19:56:00Z"/>
          <w:rFonts w:ascii="ＭＳ 明朝" w:cs="Times New Roman" w:hint="default"/>
          <w:color w:val="000000" w:themeColor="text1"/>
          <w:sz w:val="24"/>
          <w:szCs w:val="24"/>
        </w:rPr>
        <w:pPrChange w:id="41" w:author="土田 裕太(TSUCHIDA Yuta)" w:date="2025-03-27T20:42:00Z">
          <w:pPr>
            <w:ind w:left="420" w:hanging="210"/>
          </w:pPr>
        </w:pPrChange>
      </w:pPr>
      <w:ins w:id="42" w:author="土田 裕太(TSUCHIDA Yuta)" w:date="2025-03-27T19:56:00Z">
        <w:r w:rsidRPr="00546FAE">
          <w:rPr>
            <w:rFonts w:ascii="ＭＳ 明朝" w:cs="Times New Roman"/>
            <w:color w:val="000000" w:themeColor="text1"/>
            <w:sz w:val="24"/>
            <w:szCs w:val="24"/>
          </w:rPr>
          <w:t>2,500分の１程度以上の縮尺図等の図測により行う（なお、5,000分の１程度以上の縮尺図等の図測による場合は、当該図測面積に0.95を乗じた数値を支援対象面積とするものとする。）。</w:t>
        </w:r>
      </w:ins>
    </w:p>
    <w:p w14:paraId="624820E3" w14:textId="77777777" w:rsidR="002E637A" w:rsidRPr="00546FAE" w:rsidRDefault="002E637A">
      <w:pPr>
        <w:ind w:left="732" w:hanging="420"/>
        <w:rPr>
          <w:ins w:id="43" w:author="土田 裕太(TSUCHIDA Yuta)" w:date="2025-03-27T19:56:00Z"/>
          <w:rFonts w:ascii="ＭＳ 明朝" w:cs="Times New Roman" w:hint="default"/>
          <w:color w:val="000000" w:themeColor="text1"/>
          <w:sz w:val="24"/>
          <w:szCs w:val="24"/>
        </w:rPr>
        <w:pPrChange w:id="44" w:author="土田 裕太(TSUCHIDA Yuta)" w:date="2025-03-27T20:19:00Z">
          <w:pPr>
            <w:ind w:left="420" w:hanging="210"/>
          </w:pPr>
        </w:pPrChange>
      </w:pPr>
      <w:ins w:id="45" w:author="土田 裕太(TSUCHIDA Yuta)" w:date="2025-03-27T19:56:00Z">
        <w:r w:rsidRPr="00546FAE">
          <w:rPr>
            <w:rFonts w:ascii="ＭＳ 明朝" w:cs="Times New Roman"/>
            <w:color w:val="000000" w:themeColor="text1"/>
            <w:sz w:val="24"/>
            <w:szCs w:val="24"/>
          </w:rPr>
          <w:t>（３）実測</w:t>
        </w:r>
      </w:ins>
    </w:p>
    <w:p w14:paraId="0422837A" w14:textId="77777777" w:rsidR="002E637A" w:rsidRPr="00546FAE" w:rsidRDefault="002E637A">
      <w:pPr>
        <w:ind w:left="794" w:firstLine="227"/>
        <w:rPr>
          <w:ins w:id="46" w:author="土田 裕太(TSUCHIDA Yuta)" w:date="2025-03-27T19:56:00Z"/>
          <w:rFonts w:ascii="ＭＳ 明朝" w:cs="Times New Roman" w:hint="default"/>
          <w:color w:val="000000" w:themeColor="text1"/>
          <w:sz w:val="24"/>
          <w:szCs w:val="24"/>
        </w:rPr>
        <w:pPrChange w:id="47" w:author="土田 裕太(TSUCHIDA Yuta)" w:date="2025-03-27T20:42:00Z">
          <w:pPr>
            <w:ind w:left="420" w:hanging="210"/>
          </w:pPr>
        </w:pPrChange>
      </w:pPr>
      <w:ins w:id="48" w:author="土田 裕太(TSUCHIDA Yuta)" w:date="2025-03-27T19:56:00Z">
        <w:r w:rsidRPr="00546FAE">
          <w:rPr>
            <w:rFonts w:ascii="ＭＳ 明朝" w:cs="Times New Roman"/>
            <w:color w:val="000000" w:themeColor="text1"/>
            <w:sz w:val="24"/>
            <w:szCs w:val="24"/>
          </w:rPr>
          <w:t>農林水産省農村振興局測量作業規程等に準拠し、現地において実測を行う。</w:t>
        </w:r>
      </w:ins>
    </w:p>
    <w:p w14:paraId="3B1A9F16" w14:textId="77777777" w:rsidR="002E637A" w:rsidRPr="00546FAE" w:rsidRDefault="002E637A">
      <w:pPr>
        <w:ind w:left="732" w:hanging="420"/>
        <w:rPr>
          <w:ins w:id="49" w:author="土田 裕太(TSUCHIDA Yuta)" w:date="2025-03-27T19:56:00Z"/>
          <w:rFonts w:ascii="ＭＳ 明朝" w:cs="Times New Roman" w:hint="default"/>
          <w:color w:val="000000" w:themeColor="text1"/>
          <w:sz w:val="24"/>
          <w:szCs w:val="24"/>
        </w:rPr>
        <w:pPrChange w:id="50" w:author="土田 裕太(TSUCHIDA Yuta)" w:date="2025-03-27T20:42:00Z">
          <w:pPr>
            <w:ind w:left="420" w:hanging="210"/>
          </w:pPr>
        </w:pPrChange>
      </w:pPr>
      <w:ins w:id="51" w:author="土田 裕太(TSUCHIDA Yuta)" w:date="2025-03-27T19:56:00Z">
        <w:r w:rsidRPr="00546FAE">
          <w:rPr>
            <w:rFonts w:ascii="ＭＳ 明朝" w:cs="Times New Roman"/>
            <w:color w:val="000000" w:themeColor="text1"/>
            <w:sz w:val="24"/>
            <w:szCs w:val="24"/>
          </w:rPr>
          <w:t>（４）畦畔率の活用</w:t>
        </w:r>
      </w:ins>
    </w:p>
    <w:p w14:paraId="0755D893" w14:textId="77777777" w:rsidR="002E637A" w:rsidRPr="00546FAE" w:rsidRDefault="002E637A">
      <w:pPr>
        <w:ind w:left="794" w:firstLine="227"/>
        <w:rPr>
          <w:ins w:id="52" w:author="土田 裕太(TSUCHIDA Yuta)" w:date="2025-03-27T19:56:00Z"/>
          <w:rFonts w:ascii="ＭＳ 明朝" w:cs="Times New Roman" w:hint="default"/>
          <w:color w:val="000000" w:themeColor="text1"/>
          <w:sz w:val="24"/>
          <w:szCs w:val="24"/>
        </w:rPr>
        <w:pPrChange w:id="53" w:author="土田 裕太(TSUCHIDA Yuta)" w:date="2025-03-27T20:41:00Z">
          <w:pPr>
            <w:ind w:left="420" w:hanging="210"/>
          </w:pPr>
        </w:pPrChange>
      </w:pPr>
      <w:ins w:id="54" w:author="土田 裕太(TSUCHIDA Yuta)" w:date="2025-03-27T19:56:00Z">
        <w:r w:rsidRPr="00546FAE">
          <w:rPr>
            <w:rFonts w:ascii="ＭＳ 明朝" w:cs="Times New Roman"/>
            <w:color w:val="000000" w:themeColor="text1"/>
            <w:sz w:val="24"/>
            <w:szCs w:val="24"/>
          </w:rPr>
          <w:t>実測、図測並びに共済細目書記載面積及び公的資料に記載された面積が、畦畔等を含んだ面積である場合にあっては、市町村が次のいずれかにより推計した畦畔率を用いて、畦畔面積を算出の上、これを当該資料に記載された面積から差し引いて得た面積とする。なお、この場合における畦畔率の測定は、畦畔の状況がおおむね類似している地域ごとに行うものとする。</w:t>
        </w:r>
      </w:ins>
    </w:p>
    <w:p w14:paraId="0362411E" w14:textId="77777777" w:rsidR="002E637A" w:rsidRPr="00546FAE" w:rsidRDefault="002E637A">
      <w:pPr>
        <w:tabs>
          <w:tab w:val="left" w:pos="1276"/>
        </w:tabs>
        <w:ind w:left="1021"/>
        <w:rPr>
          <w:ins w:id="55" w:author="土田 裕太(TSUCHIDA Yuta)" w:date="2025-03-27T19:56:00Z"/>
          <w:rFonts w:ascii="ＭＳ 明朝" w:cs="Times New Roman" w:hint="default"/>
          <w:color w:val="000000" w:themeColor="text1"/>
          <w:sz w:val="24"/>
          <w:szCs w:val="24"/>
        </w:rPr>
        <w:pPrChange w:id="56" w:author="土田 裕太(TSUCHIDA Yuta)" w:date="2025-03-27T20:44:00Z">
          <w:pPr>
            <w:ind w:left="420" w:hanging="210"/>
          </w:pPr>
        </w:pPrChange>
      </w:pPr>
      <w:ins w:id="57" w:author="土田 裕太(TSUCHIDA Yuta)" w:date="2025-03-27T19:56:00Z">
        <w:r w:rsidRPr="00546FAE">
          <w:rPr>
            <w:rFonts w:ascii="ＭＳ 明朝" w:cs="Times New Roman"/>
            <w:color w:val="000000" w:themeColor="text1"/>
            <w:sz w:val="24"/>
            <w:szCs w:val="24"/>
          </w:rPr>
          <w:t>ア　対象農地を抽出、実測し求めた平均畦畔率</w:t>
        </w:r>
      </w:ins>
    </w:p>
    <w:p w14:paraId="6B68DAD6" w14:textId="77777777" w:rsidR="002E637A" w:rsidRPr="00546FAE" w:rsidRDefault="002E637A">
      <w:pPr>
        <w:ind w:left="1248" w:hanging="227"/>
        <w:rPr>
          <w:ins w:id="58" w:author="土田 裕太(TSUCHIDA Yuta)" w:date="2025-03-27T19:56:00Z"/>
          <w:rFonts w:ascii="ＭＳ 明朝" w:cs="Times New Roman" w:hint="default"/>
          <w:color w:val="000000" w:themeColor="text1"/>
          <w:sz w:val="24"/>
          <w:szCs w:val="24"/>
        </w:rPr>
        <w:pPrChange w:id="59" w:author="土田 裕太(TSUCHIDA Yuta)" w:date="2025-03-27T20:37:00Z">
          <w:pPr>
            <w:ind w:left="420" w:hanging="210"/>
          </w:pPr>
        </w:pPrChange>
      </w:pPr>
      <w:ins w:id="60" w:author="土田 裕太(TSUCHIDA Yuta)" w:date="2025-03-27T19:56:00Z">
        <w:r w:rsidRPr="00546FAE">
          <w:rPr>
            <w:rFonts w:ascii="ＭＳ 明朝" w:cs="Times New Roman"/>
            <w:color w:val="000000" w:themeColor="text1"/>
            <w:sz w:val="24"/>
            <w:szCs w:val="24"/>
          </w:rPr>
          <w:t>イ　図面上の測量により求めた平均畦畔率（ほ場整備事業完了地区等区画が整理されている地域に限る。ウにおいて同じ。）</w:t>
        </w:r>
      </w:ins>
    </w:p>
    <w:p w14:paraId="30A033C3" w14:textId="77777777" w:rsidR="002E637A" w:rsidRPr="00546FAE" w:rsidRDefault="002E637A">
      <w:pPr>
        <w:ind w:left="1021"/>
        <w:rPr>
          <w:ins w:id="61" w:author="土田 裕太(TSUCHIDA Yuta)" w:date="2025-03-27T19:56:00Z"/>
          <w:rFonts w:ascii="ＭＳ 明朝" w:cs="Times New Roman" w:hint="default"/>
          <w:color w:val="000000" w:themeColor="text1"/>
          <w:sz w:val="24"/>
          <w:szCs w:val="24"/>
        </w:rPr>
        <w:pPrChange w:id="62" w:author="土田 裕太(TSUCHIDA Yuta)" w:date="2025-03-27T20:37:00Z">
          <w:pPr>
            <w:ind w:left="420" w:hanging="210"/>
          </w:pPr>
        </w:pPrChange>
      </w:pPr>
      <w:ins w:id="63" w:author="土田 裕太(TSUCHIDA Yuta)" w:date="2025-03-27T19:56:00Z">
        <w:r w:rsidRPr="00546FAE">
          <w:rPr>
            <w:rFonts w:ascii="ＭＳ 明朝" w:cs="Times New Roman"/>
            <w:color w:val="000000" w:themeColor="text1"/>
            <w:sz w:val="24"/>
            <w:szCs w:val="24"/>
          </w:rPr>
          <w:t>ウ　標準区画図から求めた平均畦畔率</w:t>
        </w:r>
      </w:ins>
    </w:p>
    <w:p w14:paraId="0CEE8899" w14:textId="77777777" w:rsidR="002E637A" w:rsidRPr="00546FAE" w:rsidRDefault="002E637A">
      <w:pPr>
        <w:ind w:left="1248" w:hanging="227"/>
        <w:rPr>
          <w:ins w:id="64" w:author="土田 裕太(TSUCHIDA Yuta)" w:date="2025-03-27T19:56:00Z"/>
          <w:rFonts w:ascii="ＭＳ 明朝" w:cs="Times New Roman" w:hint="default"/>
          <w:color w:val="000000" w:themeColor="text1"/>
          <w:sz w:val="24"/>
          <w:szCs w:val="24"/>
        </w:rPr>
        <w:pPrChange w:id="65" w:author="土田 裕太(TSUCHIDA Yuta)" w:date="2025-03-27T20:44:00Z">
          <w:pPr>
            <w:ind w:left="420" w:hanging="210"/>
          </w:pPr>
        </w:pPrChange>
      </w:pPr>
      <w:ins w:id="66" w:author="土田 裕太(TSUCHIDA Yuta)" w:date="2025-03-27T19:56:00Z">
        <w:r w:rsidRPr="00546FAE">
          <w:rPr>
            <w:rFonts w:ascii="ＭＳ 明朝" w:cs="Times New Roman"/>
            <w:color w:val="000000" w:themeColor="text1"/>
            <w:sz w:val="24"/>
            <w:szCs w:val="24"/>
          </w:rPr>
          <w:t>エ　公的機関の発表した耕地面積及び本地面積から得られる平均畦畔率を参考とした推定平均畦畔率</w:t>
        </w:r>
      </w:ins>
    </w:p>
    <w:p w14:paraId="35FB175F" w14:textId="77777777" w:rsidR="002E637A" w:rsidRPr="00546FAE" w:rsidRDefault="002E637A">
      <w:pPr>
        <w:ind w:left="732" w:hanging="420"/>
        <w:rPr>
          <w:ins w:id="67" w:author="土田 裕太(TSUCHIDA Yuta)" w:date="2025-03-27T19:56:00Z"/>
          <w:rFonts w:ascii="ＭＳ 明朝" w:cs="Times New Roman" w:hint="default"/>
          <w:color w:val="000000" w:themeColor="text1"/>
          <w:sz w:val="24"/>
          <w:szCs w:val="24"/>
        </w:rPr>
        <w:pPrChange w:id="68" w:author="土田 裕太(TSUCHIDA Yuta)" w:date="2025-03-27T20:30:00Z">
          <w:pPr>
            <w:ind w:left="420" w:hanging="210"/>
          </w:pPr>
        </w:pPrChange>
      </w:pPr>
      <w:ins w:id="69" w:author="土田 裕太(TSUCHIDA Yuta)" w:date="2025-03-27T19:56:00Z">
        <w:r w:rsidRPr="00546FAE">
          <w:rPr>
            <w:rFonts w:ascii="ＭＳ 明朝" w:cs="Times New Roman"/>
            <w:color w:val="000000" w:themeColor="text1"/>
            <w:sz w:val="24"/>
            <w:szCs w:val="24"/>
          </w:rPr>
          <w:t>（５）その他</w:t>
        </w:r>
      </w:ins>
    </w:p>
    <w:p w14:paraId="7CBC5D6B" w14:textId="77777777" w:rsidR="002E637A" w:rsidRPr="00546FAE" w:rsidRDefault="002E637A">
      <w:pPr>
        <w:ind w:left="794" w:firstLine="227"/>
        <w:rPr>
          <w:ins w:id="70" w:author="土田 裕太(TSUCHIDA Yuta)" w:date="2025-03-27T19:56:00Z"/>
          <w:rFonts w:ascii="ＭＳ 明朝" w:cs="Times New Roman" w:hint="default"/>
          <w:color w:val="000000" w:themeColor="text1"/>
          <w:sz w:val="24"/>
          <w:szCs w:val="24"/>
        </w:rPr>
        <w:pPrChange w:id="71" w:author="土田 裕太(TSUCHIDA Yuta)" w:date="2025-03-27T20:43:00Z">
          <w:pPr>
            <w:ind w:left="420" w:hanging="210"/>
          </w:pPr>
        </w:pPrChange>
      </w:pPr>
      <w:ins w:id="72" w:author="土田 裕太(TSUCHIDA Yuta)" w:date="2025-03-27T19:56:00Z">
        <w:r w:rsidRPr="00546FAE">
          <w:rPr>
            <w:rFonts w:ascii="ＭＳ 明朝" w:cs="Times New Roman"/>
            <w:color w:val="000000" w:themeColor="text1"/>
            <w:sz w:val="24"/>
            <w:szCs w:val="24"/>
          </w:rPr>
          <w:t>（１）から（４）までの方法により把握した農地面積が記載された台帳が既に存在する場合には、当該台帳に記載された面積を活用することができるものとする。</w:t>
        </w:r>
      </w:ins>
    </w:p>
    <w:p w14:paraId="5A3B6579" w14:textId="6158BDC4" w:rsidR="009E7B83" w:rsidRPr="00546FAE" w:rsidDel="002E637A" w:rsidRDefault="002E637A">
      <w:pPr>
        <w:ind w:left="794" w:firstLine="227"/>
        <w:rPr>
          <w:del w:id="73" w:author="土田 裕太(TSUCHIDA Yuta)" w:date="2025-03-27T19:56:00Z"/>
          <w:rFonts w:ascii="ＭＳ 明朝" w:cs="Times New Roman" w:hint="default"/>
          <w:color w:val="000000" w:themeColor="text1"/>
          <w:sz w:val="24"/>
          <w:szCs w:val="24"/>
        </w:rPr>
        <w:pPrChange w:id="74" w:author="土田 裕太(TSUCHIDA Yuta)" w:date="2025-03-27T20:32:00Z">
          <w:pPr>
            <w:ind w:left="732" w:hanging="420"/>
          </w:pPr>
        </w:pPrChange>
      </w:pPr>
      <w:ins w:id="75" w:author="土田 裕太(TSUCHIDA Yuta)" w:date="2025-03-27T19:56:00Z">
        <w:r w:rsidRPr="00546FAE">
          <w:rPr>
            <w:rFonts w:ascii="ＭＳ 明朝" w:cs="Times New Roman"/>
            <w:color w:val="000000" w:themeColor="text1"/>
            <w:sz w:val="24"/>
            <w:szCs w:val="24"/>
          </w:rPr>
          <w:t>また、（１）から（４）までにより難い場合であって、かつ、合理的な理由がある場合には、市町村が別に定める方法により対象農地の面積を把握することができるものとする。</w:t>
        </w:r>
      </w:ins>
      <w:del w:id="76" w:author="土田 裕太(TSUCHIDA Yuta)" w:date="2025-03-27T19:56:00Z">
        <w:r w:rsidR="001D6CA7" w:rsidRPr="00546FAE" w:rsidDel="002E637A">
          <w:rPr>
            <w:rFonts w:ascii="ＭＳ 明朝" w:cs="Times New Roman"/>
            <w:color w:val="000000" w:themeColor="text1"/>
            <w:sz w:val="24"/>
            <w:szCs w:val="24"/>
          </w:rPr>
          <w:delText>（１）共済細目書記載面積、公的資料に記載された面積の活用</w:delText>
        </w:r>
      </w:del>
    </w:p>
    <w:p w14:paraId="6AABD13D" w14:textId="08218BE8" w:rsidR="001D6CA7" w:rsidRPr="00546FAE" w:rsidDel="002E637A" w:rsidRDefault="001D6CA7">
      <w:pPr>
        <w:ind w:left="794" w:firstLine="227"/>
        <w:rPr>
          <w:del w:id="77" w:author="土田 裕太(TSUCHIDA Yuta)" w:date="2025-03-27T19:56:00Z"/>
          <w:rFonts w:ascii="ＭＳ 明朝" w:cs="Times New Roman" w:hint="default"/>
          <w:color w:val="000000" w:themeColor="text1"/>
          <w:sz w:val="24"/>
          <w:szCs w:val="24"/>
        </w:rPr>
        <w:pPrChange w:id="78" w:author="土田 裕太(TSUCHIDA Yuta)" w:date="2025-03-27T20:32:00Z">
          <w:pPr>
            <w:ind w:leftChars="380" w:left="798" w:firstLineChars="100" w:firstLine="240"/>
          </w:pPr>
        </w:pPrChange>
      </w:pPr>
      <w:del w:id="79" w:author="土田 裕太(TSUCHIDA Yuta)" w:date="2025-03-27T19:56:00Z">
        <w:r w:rsidRPr="00546FAE" w:rsidDel="002E637A">
          <w:rPr>
            <w:rFonts w:ascii="ＭＳ 明朝" w:cs="Times New Roman"/>
            <w:color w:val="000000" w:themeColor="text1"/>
            <w:sz w:val="24"/>
            <w:szCs w:val="24"/>
          </w:rPr>
          <w:delText xml:space="preserve">共済細目書の面積（畦畔等を除いた本地面積）、地積調査の結果、土地改良法（昭和 24 年法律第 195 号）に基づく区画整理事業等に伴う確定測量の結果等の公的資料に記載された面積とする。 </w:delText>
        </w:r>
      </w:del>
    </w:p>
    <w:p w14:paraId="4E99D550" w14:textId="35DB09DA" w:rsidR="009E7B83" w:rsidRPr="00546FAE" w:rsidDel="002E637A" w:rsidRDefault="001D6CA7">
      <w:pPr>
        <w:ind w:left="794" w:firstLine="227"/>
        <w:rPr>
          <w:del w:id="80" w:author="土田 裕太(TSUCHIDA Yuta)" w:date="2025-03-27T19:56:00Z"/>
          <w:rFonts w:ascii="ＭＳ 明朝" w:cs="Times New Roman" w:hint="default"/>
          <w:color w:val="000000" w:themeColor="text1"/>
          <w:sz w:val="24"/>
          <w:szCs w:val="24"/>
        </w:rPr>
        <w:pPrChange w:id="81" w:author="土田 裕太(TSUCHIDA Yuta)" w:date="2025-03-27T20:32:00Z">
          <w:pPr>
            <w:ind w:left="732" w:hanging="420"/>
          </w:pPr>
        </w:pPrChange>
      </w:pPr>
      <w:del w:id="82" w:author="土田 裕太(TSUCHIDA Yuta)" w:date="2025-03-27T19:56:00Z">
        <w:r w:rsidRPr="00546FAE" w:rsidDel="002E637A">
          <w:rPr>
            <w:rFonts w:ascii="ＭＳ 明朝" w:cs="Times New Roman"/>
            <w:color w:val="000000" w:themeColor="text1"/>
            <w:sz w:val="24"/>
            <w:szCs w:val="24"/>
          </w:rPr>
          <w:delText xml:space="preserve">（２）図測 </w:delText>
        </w:r>
      </w:del>
    </w:p>
    <w:p w14:paraId="41819330" w14:textId="68038F1E" w:rsidR="001D6CA7" w:rsidRPr="00546FAE" w:rsidDel="002E637A" w:rsidRDefault="001D6CA7">
      <w:pPr>
        <w:ind w:left="794" w:firstLine="227"/>
        <w:rPr>
          <w:del w:id="83" w:author="土田 裕太(TSUCHIDA Yuta)" w:date="2025-03-27T19:56:00Z"/>
          <w:rFonts w:ascii="ＭＳ 明朝" w:cs="Times New Roman" w:hint="default"/>
          <w:color w:val="000000" w:themeColor="text1"/>
          <w:sz w:val="24"/>
          <w:szCs w:val="24"/>
        </w:rPr>
        <w:pPrChange w:id="84" w:author="土田 裕太(TSUCHIDA Yuta)" w:date="2025-03-27T20:32:00Z">
          <w:pPr>
            <w:ind w:leftChars="380" w:left="798" w:firstLineChars="100" w:firstLine="240"/>
          </w:pPr>
        </w:pPrChange>
      </w:pPr>
      <w:del w:id="85" w:author="土田 裕太(TSUCHIDA Yuta)" w:date="2025-03-27T19:56:00Z">
        <w:r w:rsidRPr="00546FAE" w:rsidDel="002E637A">
          <w:rPr>
            <w:rFonts w:ascii="ＭＳ 明朝" w:cs="Times New Roman"/>
            <w:color w:val="000000" w:themeColor="text1"/>
            <w:sz w:val="24"/>
            <w:szCs w:val="24"/>
          </w:rPr>
          <w:delText xml:space="preserve">2,500 分の１程度以上の縮尺図等の図測により行う（なお、5,000 分の １程度以上の縮尺図等の図測による場合は、当該図測面積に0.95 を乗じた数値を支援対象面積とするものとする。）。 </w:delText>
        </w:r>
      </w:del>
    </w:p>
    <w:p w14:paraId="7B48BB13" w14:textId="754117BE" w:rsidR="009E7B83" w:rsidRPr="00546FAE" w:rsidDel="002E637A" w:rsidRDefault="001D6CA7">
      <w:pPr>
        <w:ind w:left="794" w:firstLine="227"/>
        <w:rPr>
          <w:del w:id="86" w:author="土田 裕太(TSUCHIDA Yuta)" w:date="2025-03-27T19:56:00Z"/>
          <w:rFonts w:ascii="ＭＳ 明朝" w:cs="Times New Roman" w:hint="default"/>
          <w:color w:val="000000" w:themeColor="text1"/>
          <w:sz w:val="24"/>
          <w:szCs w:val="24"/>
        </w:rPr>
        <w:pPrChange w:id="87" w:author="土田 裕太(TSUCHIDA Yuta)" w:date="2025-03-27T20:32:00Z">
          <w:pPr>
            <w:ind w:left="732" w:hanging="420"/>
          </w:pPr>
        </w:pPrChange>
      </w:pPr>
      <w:del w:id="88" w:author="土田 裕太(TSUCHIDA Yuta)" w:date="2025-03-27T19:56:00Z">
        <w:r w:rsidRPr="00546FAE" w:rsidDel="002E637A">
          <w:rPr>
            <w:rFonts w:ascii="ＭＳ 明朝" w:cs="Times New Roman"/>
            <w:color w:val="000000" w:themeColor="text1"/>
            <w:sz w:val="24"/>
            <w:szCs w:val="24"/>
          </w:rPr>
          <w:delText xml:space="preserve">（３）実測 </w:delText>
        </w:r>
      </w:del>
    </w:p>
    <w:p w14:paraId="2D5F40D5" w14:textId="10C80F50" w:rsidR="001D6CA7" w:rsidRPr="00546FAE" w:rsidDel="002E637A" w:rsidRDefault="001D6CA7">
      <w:pPr>
        <w:ind w:left="794" w:firstLine="227"/>
        <w:rPr>
          <w:del w:id="89" w:author="土田 裕太(TSUCHIDA Yuta)" w:date="2025-03-27T19:56:00Z"/>
          <w:rFonts w:ascii="ＭＳ 明朝" w:cs="Times New Roman" w:hint="default"/>
          <w:color w:val="000000" w:themeColor="text1"/>
          <w:sz w:val="24"/>
          <w:szCs w:val="24"/>
        </w:rPr>
        <w:pPrChange w:id="90" w:author="土田 裕太(TSUCHIDA Yuta)" w:date="2025-03-27T20:32:00Z">
          <w:pPr>
            <w:ind w:leftChars="480" w:left="1008"/>
          </w:pPr>
        </w:pPrChange>
      </w:pPr>
      <w:del w:id="91" w:author="土田 裕太(TSUCHIDA Yuta)" w:date="2025-03-27T19:56:00Z">
        <w:r w:rsidRPr="00546FAE" w:rsidDel="002E637A">
          <w:rPr>
            <w:rFonts w:ascii="ＭＳ 明朝" w:cs="Times New Roman"/>
            <w:color w:val="000000" w:themeColor="text1"/>
            <w:sz w:val="24"/>
            <w:szCs w:val="24"/>
          </w:rPr>
          <w:delText xml:space="preserve">農林水産省農村振興局測量作業規程等に準拠し、現地において実測を行う。 </w:delText>
        </w:r>
      </w:del>
    </w:p>
    <w:p w14:paraId="509471B9" w14:textId="2F0CAF0C" w:rsidR="009E7B83" w:rsidRPr="00546FAE" w:rsidDel="002E637A" w:rsidRDefault="001D6CA7">
      <w:pPr>
        <w:ind w:left="794" w:firstLine="227"/>
        <w:rPr>
          <w:del w:id="92" w:author="土田 裕太(TSUCHIDA Yuta)" w:date="2025-03-27T19:56:00Z"/>
          <w:rFonts w:ascii="ＭＳ 明朝" w:cs="Times New Roman" w:hint="default"/>
          <w:color w:val="000000" w:themeColor="text1"/>
          <w:sz w:val="24"/>
          <w:szCs w:val="24"/>
        </w:rPr>
        <w:pPrChange w:id="93" w:author="土田 裕太(TSUCHIDA Yuta)" w:date="2025-03-27T20:32:00Z">
          <w:pPr>
            <w:ind w:left="732" w:hanging="420"/>
          </w:pPr>
        </w:pPrChange>
      </w:pPr>
      <w:del w:id="94" w:author="土田 裕太(TSUCHIDA Yuta)" w:date="2025-03-27T19:56:00Z">
        <w:r w:rsidRPr="00546FAE" w:rsidDel="002E637A">
          <w:rPr>
            <w:rFonts w:ascii="ＭＳ 明朝" w:cs="Times New Roman"/>
            <w:color w:val="000000" w:themeColor="text1"/>
            <w:sz w:val="24"/>
            <w:szCs w:val="24"/>
          </w:rPr>
          <w:delText>（４）畦畔率の活用</w:delText>
        </w:r>
      </w:del>
    </w:p>
    <w:p w14:paraId="4FEB1AAC" w14:textId="7C29BA48" w:rsidR="001D6CA7" w:rsidRPr="00546FAE" w:rsidDel="002E637A" w:rsidRDefault="001D6CA7">
      <w:pPr>
        <w:ind w:left="794" w:firstLine="227"/>
        <w:rPr>
          <w:del w:id="95" w:author="土田 裕太(TSUCHIDA Yuta)" w:date="2025-03-27T19:56:00Z"/>
          <w:rFonts w:ascii="ＭＳ 明朝" w:cs="Times New Roman" w:hint="default"/>
          <w:color w:val="000000" w:themeColor="text1"/>
          <w:sz w:val="24"/>
          <w:szCs w:val="24"/>
        </w:rPr>
        <w:pPrChange w:id="96" w:author="土田 裕太(TSUCHIDA Yuta)" w:date="2025-03-27T20:32:00Z">
          <w:pPr>
            <w:ind w:leftChars="380" w:left="798" w:firstLineChars="100" w:firstLine="240"/>
          </w:pPr>
        </w:pPrChange>
      </w:pPr>
      <w:del w:id="97" w:author="土田 裕太(TSUCHIDA Yuta)" w:date="2025-03-27T19:56:00Z">
        <w:r w:rsidRPr="00546FAE" w:rsidDel="002E637A">
          <w:rPr>
            <w:rFonts w:ascii="ＭＳ 明朝" w:cs="Times New Roman"/>
            <w:color w:val="000000" w:themeColor="text1"/>
            <w:sz w:val="24"/>
            <w:szCs w:val="24"/>
          </w:rPr>
          <w:delText>実測、図測並びに共済細目書記載面積及び公的資料に記載された面積が、 畦畔等を含んだ面積である場合にあっては、市町村が次のいずれかにより 推計した畦畔</w:delText>
        </w:r>
        <w:r w:rsidRPr="00546FAE" w:rsidDel="002E637A">
          <w:rPr>
            <w:rFonts w:ascii="ＭＳ 明朝" w:cs="Times New Roman"/>
            <w:color w:val="000000" w:themeColor="text1"/>
            <w:sz w:val="24"/>
            <w:szCs w:val="24"/>
          </w:rPr>
          <w:lastRenderedPageBreak/>
          <w:delText xml:space="preserve">率を用いて、畦畔面積を算出の上、これを当該資料に記載された面積から差し引いて得た面積とする。なお、この場合における畦畔率の測定は、畦畔の状況がおおむね類似している地域ごとに行うものとする。 </w:delText>
        </w:r>
      </w:del>
    </w:p>
    <w:p w14:paraId="6D7C76DF" w14:textId="387B127B" w:rsidR="001D6CA7" w:rsidRPr="00546FAE" w:rsidDel="002E637A" w:rsidRDefault="001D6CA7">
      <w:pPr>
        <w:ind w:left="794" w:firstLine="227"/>
        <w:rPr>
          <w:del w:id="98" w:author="土田 裕太(TSUCHIDA Yuta)" w:date="2025-03-27T19:56:00Z"/>
          <w:rFonts w:ascii="ＭＳ 明朝" w:cs="Times New Roman" w:hint="default"/>
          <w:color w:val="000000" w:themeColor="text1"/>
          <w:sz w:val="24"/>
          <w:szCs w:val="24"/>
        </w:rPr>
        <w:pPrChange w:id="99" w:author="土田 裕太(TSUCHIDA Yuta)" w:date="2025-03-27T20:32:00Z">
          <w:pPr>
            <w:ind w:leftChars="400" w:left="1080" w:hangingChars="100" w:hanging="240"/>
          </w:pPr>
        </w:pPrChange>
      </w:pPr>
      <w:del w:id="100" w:author="土田 裕太(TSUCHIDA Yuta)" w:date="2025-03-27T19:56:00Z">
        <w:r w:rsidRPr="00546FAE" w:rsidDel="002E637A">
          <w:rPr>
            <w:rFonts w:ascii="ＭＳ 明朝" w:cs="Times New Roman"/>
            <w:color w:val="000000" w:themeColor="text1"/>
            <w:sz w:val="24"/>
            <w:szCs w:val="24"/>
          </w:rPr>
          <w:delText xml:space="preserve">ア 対象農地を抽出、実測し求めた平均畦畔率 </w:delText>
        </w:r>
      </w:del>
    </w:p>
    <w:p w14:paraId="40493025" w14:textId="0ABE8D94" w:rsidR="001D6CA7" w:rsidRPr="00546FAE" w:rsidDel="002E637A" w:rsidRDefault="001D6CA7">
      <w:pPr>
        <w:ind w:left="794" w:firstLine="227"/>
        <w:rPr>
          <w:del w:id="101" w:author="土田 裕太(TSUCHIDA Yuta)" w:date="2025-03-27T19:56:00Z"/>
          <w:rFonts w:ascii="ＭＳ 明朝" w:cs="Times New Roman" w:hint="default"/>
          <w:color w:val="000000" w:themeColor="text1"/>
          <w:sz w:val="24"/>
          <w:szCs w:val="24"/>
        </w:rPr>
        <w:pPrChange w:id="102" w:author="土田 裕太(TSUCHIDA Yuta)" w:date="2025-03-27T20:32:00Z">
          <w:pPr>
            <w:ind w:leftChars="400" w:left="1080" w:hangingChars="100" w:hanging="240"/>
          </w:pPr>
        </w:pPrChange>
      </w:pPr>
      <w:del w:id="103" w:author="土田 裕太(TSUCHIDA Yuta)" w:date="2025-03-27T19:56:00Z">
        <w:r w:rsidRPr="00546FAE" w:rsidDel="002E637A">
          <w:rPr>
            <w:rFonts w:ascii="ＭＳ 明朝" w:cs="Times New Roman"/>
            <w:color w:val="000000" w:themeColor="text1"/>
            <w:sz w:val="24"/>
            <w:szCs w:val="24"/>
          </w:rPr>
          <w:delText xml:space="preserve">イ 図面上の測量により求めた平均畦畔率（ほ場整備事業完了地区等区画 が整理されている地域に限る。ウにおいて同じ。） </w:delText>
        </w:r>
      </w:del>
    </w:p>
    <w:p w14:paraId="7D57A093" w14:textId="5901E261" w:rsidR="001D6CA7" w:rsidRPr="00546FAE" w:rsidDel="002E637A" w:rsidRDefault="001D6CA7">
      <w:pPr>
        <w:ind w:left="794" w:firstLine="227"/>
        <w:rPr>
          <w:del w:id="104" w:author="土田 裕太(TSUCHIDA Yuta)" w:date="2025-03-27T19:56:00Z"/>
          <w:rFonts w:ascii="ＭＳ 明朝" w:cs="Times New Roman" w:hint="default"/>
          <w:color w:val="000000" w:themeColor="text1"/>
          <w:sz w:val="24"/>
          <w:szCs w:val="24"/>
        </w:rPr>
        <w:pPrChange w:id="105" w:author="土田 裕太(TSUCHIDA Yuta)" w:date="2025-03-27T20:32:00Z">
          <w:pPr>
            <w:ind w:leftChars="400" w:left="1080" w:hangingChars="100" w:hanging="240"/>
          </w:pPr>
        </w:pPrChange>
      </w:pPr>
      <w:del w:id="106" w:author="土田 裕太(TSUCHIDA Yuta)" w:date="2025-03-27T19:56:00Z">
        <w:r w:rsidRPr="00546FAE" w:rsidDel="002E637A">
          <w:rPr>
            <w:rFonts w:ascii="ＭＳ 明朝" w:cs="Times New Roman"/>
            <w:color w:val="000000" w:themeColor="text1"/>
            <w:sz w:val="24"/>
            <w:szCs w:val="24"/>
          </w:rPr>
          <w:delText xml:space="preserve">ウ 標準区画図から求めた平均畦畔率 エ 公的機関の発表した耕地面積及び本地面積から得られる平均畦畔率 を参考とした推定平均畦畔率 </w:delText>
        </w:r>
      </w:del>
    </w:p>
    <w:p w14:paraId="3FEABC68" w14:textId="09B87788" w:rsidR="009E7B83" w:rsidRPr="00546FAE" w:rsidDel="002E637A" w:rsidRDefault="001D6CA7">
      <w:pPr>
        <w:ind w:left="794" w:firstLine="227"/>
        <w:rPr>
          <w:del w:id="107" w:author="土田 裕太(TSUCHIDA Yuta)" w:date="2025-03-27T19:56:00Z"/>
          <w:rFonts w:ascii="ＭＳ 明朝" w:cs="Times New Roman" w:hint="default"/>
          <w:color w:val="000000" w:themeColor="text1"/>
          <w:sz w:val="24"/>
          <w:szCs w:val="24"/>
        </w:rPr>
        <w:pPrChange w:id="108" w:author="土田 裕太(TSUCHIDA Yuta)" w:date="2025-03-27T20:32:00Z">
          <w:pPr>
            <w:ind w:left="749" w:hanging="437"/>
          </w:pPr>
        </w:pPrChange>
      </w:pPr>
      <w:del w:id="109" w:author="土田 裕太(TSUCHIDA Yuta)" w:date="2025-03-27T19:56:00Z">
        <w:r w:rsidRPr="00546FAE" w:rsidDel="002E637A">
          <w:rPr>
            <w:rFonts w:ascii="ＭＳ 明朝" w:cs="Times New Roman"/>
            <w:color w:val="000000" w:themeColor="text1"/>
            <w:sz w:val="24"/>
            <w:szCs w:val="24"/>
          </w:rPr>
          <w:delText xml:space="preserve">（５）その他 </w:delText>
        </w:r>
      </w:del>
    </w:p>
    <w:p w14:paraId="4A50E1B7" w14:textId="30CB053B" w:rsidR="009E7B83" w:rsidRPr="00546FAE" w:rsidDel="002E637A" w:rsidRDefault="001D6CA7">
      <w:pPr>
        <w:ind w:left="794" w:firstLine="227"/>
        <w:rPr>
          <w:del w:id="110" w:author="土田 裕太(TSUCHIDA Yuta)" w:date="2025-03-27T19:56:00Z"/>
          <w:rFonts w:ascii="ＭＳ 明朝" w:cs="Times New Roman" w:hint="default"/>
          <w:color w:val="000000" w:themeColor="text1"/>
          <w:sz w:val="24"/>
          <w:szCs w:val="24"/>
        </w:rPr>
        <w:pPrChange w:id="111" w:author="土田 裕太(TSUCHIDA Yuta)" w:date="2025-03-27T20:32:00Z">
          <w:pPr>
            <w:ind w:leftChars="380" w:left="798" w:firstLineChars="100" w:firstLine="240"/>
          </w:pPr>
        </w:pPrChange>
      </w:pPr>
      <w:del w:id="112" w:author="土田 裕太(TSUCHIDA Yuta)" w:date="2025-03-27T19:56:00Z">
        <w:r w:rsidRPr="00546FAE" w:rsidDel="002E637A">
          <w:rPr>
            <w:rFonts w:ascii="ＭＳ 明朝" w:cs="Times New Roman"/>
            <w:color w:val="000000" w:themeColor="text1"/>
            <w:sz w:val="24"/>
            <w:szCs w:val="24"/>
          </w:rPr>
          <w:delText xml:space="preserve">（１）から（４）までの方法により把握した農地面積が記載された台帳が既に存在する場合には、当該台帳に記載された面積を活用することができるものとする。 </w:delText>
        </w:r>
        <w:r w:rsidR="009E7B83" w:rsidRPr="00546FAE" w:rsidDel="002E637A">
          <w:rPr>
            <w:rFonts w:ascii="ＭＳ 明朝" w:cs="Times New Roman"/>
            <w:color w:val="000000" w:themeColor="text1"/>
            <w:sz w:val="24"/>
            <w:szCs w:val="24"/>
          </w:rPr>
          <w:delText xml:space="preserve">　　　</w:delText>
        </w:r>
      </w:del>
    </w:p>
    <w:p w14:paraId="24B63EEF" w14:textId="12E43C51" w:rsidR="001D6CA7" w:rsidRPr="00546FAE" w:rsidRDefault="001D6CA7">
      <w:pPr>
        <w:ind w:left="794" w:firstLine="227"/>
        <w:rPr>
          <w:rFonts w:ascii="ＭＳ 明朝" w:cs="Times New Roman" w:hint="default"/>
          <w:color w:val="000000" w:themeColor="text1"/>
          <w:sz w:val="24"/>
          <w:szCs w:val="24"/>
        </w:rPr>
        <w:pPrChange w:id="113" w:author="土田 裕太(TSUCHIDA Yuta)" w:date="2025-03-27T20:32:00Z">
          <w:pPr>
            <w:ind w:leftChars="380" w:left="798" w:firstLineChars="100" w:firstLine="240"/>
          </w:pPr>
        </w:pPrChange>
      </w:pPr>
      <w:del w:id="114" w:author="土田 裕太(TSUCHIDA Yuta)" w:date="2025-03-27T19:56:00Z">
        <w:r w:rsidRPr="00546FAE" w:rsidDel="002E637A">
          <w:rPr>
            <w:rFonts w:ascii="ＭＳ 明朝" w:cs="Times New Roman"/>
            <w:color w:val="000000" w:themeColor="text1"/>
            <w:sz w:val="24"/>
            <w:szCs w:val="24"/>
          </w:rPr>
          <w:delText>また、（１）から（４）までにより難い場合であって、かつ、合理的な理由がある場合には、市町村が別に定める方法により対象農地の面積を把握することができるものとする</w:delText>
        </w:r>
        <w:r w:rsidR="00EC3D8F" w:rsidRPr="00546FAE" w:rsidDel="002E637A">
          <w:rPr>
            <w:rFonts w:ascii="ＭＳ 明朝" w:cs="Times New Roman"/>
            <w:color w:val="000000" w:themeColor="text1"/>
            <w:sz w:val="24"/>
            <w:szCs w:val="24"/>
          </w:rPr>
          <w:delText>。</w:delText>
        </w:r>
      </w:del>
    </w:p>
    <w:sectPr w:rsidR="001D6CA7" w:rsidRPr="00546FAE">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2EE1" w14:textId="77777777" w:rsidR="00A000FD" w:rsidRDefault="000E26C9">
      <w:pPr>
        <w:spacing w:before="357"/>
        <w:rPr>
          <w:rFonts w:hint="default"/>
        </w:rPr>
      </w:pPr>
      <w:r>
        <w:continuationSeparator/>
      </w:r>
    </w:p>
  </w:endnote>
  <w:endnote w:type="continuationSeparator" w:id="0">
    <w:p w14:paraId="3FA8917A" w14:textId="77777777" w:rsidR="00A000FD" w:rsidRDefault="000E26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3F8CF" w14:textId="77777777" w:rsidR="00A000FD" w:rsidRDefault="000E26C9">
      <w:pPr>
        <w:spacing w:before="357"/>
        <w:rPr>
          <w:rFonts w:hint="default"/>
        </w:rPr>
      </w:pPr>
      <w:r>
        <w:continuationSeparator/>
      </w:r>
    </w:p>
  </w:footnote>
  <w:footnote w:type="continuationSeparator" w:id="0">
    <w:p w14:paraId="2636CB34" w14:textId="77777777" w:rsidR="00A000FD" w:rsidRDefault="000E26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21C37B2A"/>
    <w:multiLevelType w:val="hybridMultilevel"/>
    <w:tmpl w:val="83747FC4"/>
    <w:lvl w:ilvl="0" w:tplc="03786C70">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A48039F"/>
    <w:multiLevelType w:val="hybridMultilevel"/>
    <w:tmpl w:val="F5D0EBB4"/>
    <w:lvl w:ilvl="0" w:tplc="BDF2A88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28201CD"/>
    <w:multiLevelType w:val="hybridMultilevel"/>
    <w:tmpl w:val="E2E292EC"/>
    <w:lvl w:ilvl="0" w:tplc="FA74E5F8">
      <w:start w:val="1"/>
      <w:numFmt w:val="decimalFullWidth"/>
      <w:lvlText w:val="（%1）"/>
      <w:lvlJc w:val="left"/>
      <w:pPr>
        <w:ind w:left="7242" w:hanging="720"/>
      </w:pPr>
      <w:rPr>
        <w:rFonts w:hint="default"/>
      </w:rPr>
    </w:lvl>
    <w:lvl w:ilvl="1" w:tplc="04090017" w:tentative="1">
      <w:start w:val="1"/>
      <w:numFmt w:val="aiueoFullWidth"/>
      <w:lvlText w:val="(%2)"/>
      <w:lvlJc w:val="left"/>
      <w:pPr>
        <w:ind w:left="7402" w:hanging="440"/>
      </w:pPr>
    </w:lvl>
    <w:lvl w:ilvl="2" w:tplc="04090011" w:tentative="1">
      <w:start w:val="1"/>
      <w:numFmt w:val="decimalEnclosedCircle"/>
      <w:lvlText w:val="%3"/>
      <w:lvlJc w:val="left"/>
      <w:pPr>
        <w:ind w:left="7842" w:hanging="440"/>
      </w:pPr>
    </w:lvl>
    <w:lvl w:ilvl="3" w:tplc="0409000F" w:tentative="1">
      <w:start w:val="1"/>
      <w:numFmt w:val="decimal"/>
      <w:lvlText w:val="%4."/>
      <w:lvlJc w:val="left"/>
      <w:pPr>
        <w:ind w:left="8282" w:hanging="440"/>
      </w:pPr>
    </w:lvl>
    <w:lvl w:ilvl="4" w:tplc="04090017" w:tentative="1">
      <w:start w:val="1"/>
      <w:numFmt w:val="aiueoFullWidth"/>
      <w:lvlText w:val="(%5)"/>
      <w:lvlJc w:val="left"/>
      <w:pPr>
        <w:ind w:left="8722" w:hanging="440"/>
      </w:pPr>
    </w:lvl>
    <w:lvl w:ilvl="5" w:tplc="04090011" w:tentative="1">
      <w:start w:val="1"/>
      <w:numFmt w:val="decimalEnclosedCircle"/>
      <w:lvlText w:val="%6"/>
      <w:lvlJc w:val="left"/>
      <w:pPr>
        <w:ind w:left="9162" w:hanging="440"/>
      </w:pPr>
    </w:lvl>
    <w:lvl w:ilvl="6" w:tplc="0409000F" w:tentative="1">
      <w:start w:val="1"/>
      <w:numFmt w:val="decimal"/>
      <w:lvlText w:val="%7."/>
      <w:lvlJc w:val="left"/>
      <w:pPr>
        <w:ind w:left="9602" w:hanging="440"/>
      </w:pPr>
    </w:lvl>
    <w:lvl w:ilvl="7" w:tplc="04090017" w:tentative="1">
      <w:start w:val="1"/>
      <w:numFmt w:val="aiueoFullWidth"/>
      <w:lvlText w:val="(%8)"/>
      <w:lvlJc w:val="left"/>
      <w:pPr>
        <w:ind w:left="10042" w:hanging="440"/>
      </w:pPr>
    </w:lvl>
    <w:lvl w:ilvl="8" w:tplc="04090011" w:tentative="1">
      <w:start w:val="1"/>
      <w:numFmt w:val="decimalEnclosedCircle"/>
      <w:lvlText w:val="%9"/>
      <w:lvlJc w:val="left"/>
      <w:pPr>
        <w:ind w:left="10482" w:hanging="440"/>
      </w:pPr>
    </w:lvl>
  </w:abstractNum>
  <w:abstractNum w:abstractNumId="4" w15:restartNumberingAfterBreak="0">
    <w:nsid w:val="5E692CB8"/>
    <w:multiLevelType w:val="hybridMultilevel"/>
    <w:tmpl w:val="B9904E90"/>
    <w:lvl w:ilvl="0" w:tplc="836E7924">
      <w:start w:val="1"/>
      <w:numFmt w:val="decimalFullWidth"/>
      <w:lvlText w:val="（%1）"/>
      <w:lvlJc w:val="left"/>
      <w:pPr>
        <w:ind w:left="1032" w:hanging="720"/>
      </w:pPr>
      <w:rPr>
        <w:rFonts w:hint="default"/>
      </w:rPr>
    </w:lvl>
    <w:lvl w:ilvl="1" w:tplc="04090017" w:tentative="1">
      <w:start w:val="1"/>
      <w:numFmt w:val="aiueoFullWidth"/>
      <w:lvlText w:val="(%2)"/>
      <w:lvlJc w:val="left"/>
      <w:pPr>
        <w:ind w:left="1192" w:hanging="440"/>
      </w:pPr>
    </w:lvl>
    <w:lvl w:ilvl="2" w:tplc="04090011" w:tentative="1">
      <w:start w:val="1"/>
      <w:numFmt w:val="decimalEnclosedCircle"/>
      <w:lvlText w:val="%3"/>
      <w:lvlJc w:val="left"/>
      <w:pPr>
        <w:ind w:left="1632" w:hanging="440"/>
      </w:pPr>
    </w:lvl>
    <w:lvl w:ilvl="3" w:tplc="0409000F" w:tentative="1">
      <w:start w:val="1"/>
      <w:numFmt w:val="decimal"/>
      <w:lvlText w:val="%4."/>
      <w:lvlJc w:val="left"/>
      <w:pPr>
        <w:ind w:left="2072" w:hanging="440"/>
      </w:pPr>
    </w:lvl>
    <w:lvl w:ilvl="4" w:tplc="04090017" w:tentative="1">
      <w:start w:val="1"/>
      <w:numFmt w:val="aiueoFullWidth"/>
      <w:lvlText w:val="(%5)"/>
      <w:lvlJc w:val="left"/>
      <w:pPr>
        <w:ind w:left="2512" w:hanging="440"/>
      </w:pPr>
    </w:lvl>
    <w:lvl w:ilvl="5" w:tplc="04090011" w:tentative="1">
      <w:start w:val="1"/>
      <w:numFmt w:val="decimalEnclosedCircle"/>
      <w:lvlText w:val="%6"/>
      <w:lvlJc w:val="left"/>
      <w:pPr>
        <w:ind w:left="2952" w:hanging="440"/>
      </w:pPr>
    </w:lvl>
    <w:lvl w:ilvl="6" w:tplc="0409000F" w:tentative="1">
      <w:start w:val="1"/>
      <w:numFmt w:val="decimal"/>
      <w:lvlText w:val="%7."/>
      <w:lvlJc w:val="left"/>
      <w:pPr>
        <w:ind w:left="3392" w:hanging="440"/>
      </w:pPr>
    </w:lvl>
    <w:lvl w:ilvl="7" w:tplc="04090017" w:tentative="1">
      <w:start w:val="1"/>
      <w:numFmt w:val="aiueoFullWidth"/>
      <w:lvlText w:val="(%8)"/>
      <w:lvlJc w:val="left"/>
      <w:pPr>
        <w:ind w:left="3832" w:hanging="440"/>
      </w:pPr>
    </w:lvl>
    <w:lvl w:ilvl="8" w:tplc="04090011" w:tentative="1">
      <w:start w:val="1"/>
      <w:numFmt w:val="decimalEnclosedCircle"/>
      <w:lvlText w:val="%9"/>
      <w:lvlJc w:val="left"/>
      <w:pPr>
        <w:ind w:left="4272" w:hanging="440"/>
      </w:pPr>
    </w:lvl>
  </w:abstractNum>
  <w:num w:numId="1" w16cid:durableId="80684543">
    <w:abstractNumId w:val="0"/>
  </w:num>
  <w:num w:numId="2" w16cid:durableId="2022584999">
    <w:abstractNumId w:val="3"/>
  </w:num>
  <w:num w:numId="3" w16cid:durableId="1388649619">
    <w:abstractNumId w:val="2"/>
  </w:num>
  <w:num w:numId="4" w16cid:durableId="1017582529">
    <w:abstractNumId w:val="1"/>
  </w:num>
  <w:num w:numId="5" w16cid:durableId="121524245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太(TSUCHIDA Yuta)">
    <w15:presenceInfo w15:providerId="AD" w15:userId="S::yuta_tsuchida200@maff.go.jp::a53ccfa9-b1e2-4bd8-a7c1-6453defa14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isplayBackgroundShape/>
  <w:bordersDoNotSurroundHeader/>
  <w:bordersDoNotSurroundFooter/>
  <w:proofState w:spelling="clean" w:grammar="dirty"/>
  <w:revisionView w:markup="0"/>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368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C9"/>
    <w:rsid w:val="00011285"/>
    <w:rsid w:val="00022A92"/>
    <w:rsid w:val="00025247"/>
    <w:rsid w:val="000676CA"/>
    <w:rsid w:val="000C2C81"/>
    <w:rsid w:val="000E26C9"/>
    <w:rsid w:val="000F1099"/>
    <w:rsid w:val="000F5C4B"/>
    <w:rsid w:val="001525D7"/>
    <w:rsid w:val="00177CB6"/>
    <w:rsid w:val="001C05C1"/>
    <w:rsid w:val="001C7AC7"/>
    <w:rsid w:val="001D6CA7"/>
    <w:rsid w:val="002102A8"/>
    <w:rsid w:val="002122C1"/>
    <w:rsid w:val="0021541C"/>
    <w:rsid w:val="00222092"/>
    <w:rsid w:val="002D0B2D"/>
    <w:rsid w:val="002D3E4B"/>
    <w:rsid w:val="002E637A"/>
    <w:rsid w:val="002F23A0"/>
    <w:rsid w:val="003B747C"/>
    <w:rsid w:val="003E3848"/>
    <w:rsid w:val="003F1CCE"/>
    <w:rsid w:val="00406704"/>
    <w:rsid w:val="00454A64"/>
    <w:rsid w:val="004673EC"/>
    <w:rsid w:val="00474382"/>
    <w:rsid w:val="004A02C2"/>
    <w:rsid w:val="005316E6"/>
    <w:rsid w:val="00546FAE"/>
    <w:rsid w:val="005D2D76"/>
    <w:rsid w:val="00623EBF"/>
    <w:rsid w:val="00645ED7"/>
    <w:rsid w:val="00681B9B"/>
    <w:rsid w:val="00694551"/>
    <w:rsid w:val="006D1709"/>
    <w:rsid w:val="00700D21"/>
    <w:rsid w:val="007400E0"/>
    <w:rsid w:val="007E651E"/>
    <w:rsid w:val="007F3B74"/>
    <w:rsid w:val="0087395E"/>
    <w:rsid w:val="00877D3F"/>
    <w:rsid w:val="008854AD"/>
    <w:rsid w:val="00895641"/>
    <w:rsid w:val="008B0F08"/>
    <w:rsid w:val="008E189B"/>
    <w:rsid w:val="0093392C"/>
    <w:rsid w:val="009A5F21"/>
    <w:rsid w:val="009C14BA"/>
    <w:rsid w:val="009E7B83"/>
    <w:rsid w:val="00A000FD"/>
    <w:rsid w:val="00A072A4"/>
    <w:rsid w:val="00A4513F"/>
    <w:rsid w:val="00A64CB6"/>
    <w:rsid w:val="00AB57F4"/>
    <w:rsid w:val="00AE4910"/>
    <w:rsid w:val="00AF1049"/>
    <w:rsid w:val="00B03624"/>
    <w:rsid w:val="00B27ABD"/>
    <w:rsid w:val="00B51031"/>
    <w:rsid w:val="00BC4FE4"/>
    <w:rsid w:val="00CA2E28"/>
    <w:rsid w:val="00D355AD"/>
    <w:rsid w:val="00D86EF7"/>
    <w:rsid w:val="00DE177E"/>
    <w:rsid w:val="00E127F5"/>
    <w:rsid w:val="00E36F44"/>
    <w:rsid w:val="00EC3D8F"/>
    <w:rsid w:val="00ED1AB7"/>
    <w:rsid w:val="00EF337E"/>
    <w:rsid w:val="00F35088"/>
    <w:rsid w:val="00FD1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F4659F6"/>
  <w15:chartTrackingRefBased/>
  <w15:docId w15:val="{F8DF11A4-16E9-428C-B115-90C76253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072A4"/>
    <w:pPr>
      <w:tabs>
        <w:tab w:val="center" w:pos="4252"/>
        <w:tab w:val="right" w:pos="8504"/>
      </w:tabs>
      <w:snapToGrid w:val="0"/>
    </w:pPr>
  </w:style>
  <w:style w:type="character" w:customStyle="1" w:styleId="a7">
    <w:name w:val="ヘッダー (文字)"/>
    <w:basedOn w:val="a0"/>
    <w:link w:val="a6"/>
    <w:uiPriority w:val="99"/>
    <w:rsid w:val="00A072A4"/>
    <w:rPr>
      <w:rFonts w:ascii="Times New Roman" w:hAnsi="Times New Roman"/>
      <w:color w:val="000000"/>
      <w:sz w:val="21"/>
    </w:rPr>
  </w:style>
  <w:style w:type="paragraph" w:styleId="a8">
    <w:name w:val="footer"/>
    <w:basedOn w:val="a"/>
    <w:link w:val="a9"/>
    <w:uiPriority w:val="99"/>
    <w:unhideWhenUsed/>
    <w:rsid w:val="00A072A4"/>
    <w:pPr>
      <w:tabs>
        <w:tab w:val="center" w:pos="4252"/>
        <w:tab w:val="right" w:pos="8504"/>
      </w:tabs>
      <w:snapToGrid w:val="0"/>
    </w:pPr>
  </w:style>
  <w:style w:type="character" w:customStyle="1" w:styleId="a9">
    <w:name w:val="フッター (文字)"/>
    <w:basedOn w:val="a0"/>
    <w:link w:val="a8"/>
    <w:uiPriority w:val="99"/>
    <w:rsid w:val="00A072A4"/>
    <w:rPr>
      <w:rFonts w:ascii="Times New Roman" w:hAnsi="Times New Roman"/>
      <w:color w:val="000000"/>
      <w:sz w:val="21"/>
    </w:rPr>
  </w:style>
  <w:style w:type="paragraph" w:styleId="aa">
    <w:name w:val="Balloon Text"/>
    <w:basedOn w:val="a"/>
    <w:link w:val="ab"/>
    <w:uiPriority w:val="99"/>
    <w:semiHidden/>
    <w:unhideWhenUsed/>
    <w:rsid w:val="00645E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45ED7"/>
    <w:rPr>
      <w:rFonts w:asciiTheme="majorHAnsi" w:eastAsiaTheme="majorEastAsia" w:hAnsiTheme="majorHAnsi" w:cstheme="majorBidi"/>
      <w:color w:val="000000"/>
      <w:sz w:val="18"/>
      <w:szCs w:val="18"/>
    </w:rPr>
  </w:style>
  <w:style w:type="character" w:styleId="ac">
    <w:name w:val="annotation reference"/>
    <w:basedOn w:val="a0"/>
    <w:uiPriority w:val="99"/>
    <w:semiHidden/>
    <w:unhideWhenUsed/>
    <w:rsid w:val="00A64CB6"/>
    <w:rPr>
      <w:sz w:val="18"/>
      <w:szCs w:val="18"/>
    </w:rPr>
  </w:style>
  <w:style w:type="paragraph" w:styleId="ad">
    <w:name w:val="annotation text"/>
    <w:basedOn w:val="a"/>
    <w:link w:val="ae"/>
    <w:uiPriority w:val="99"/>
    <w:unhideWhenUsed/>
    <w:rsid w:val="00A64CB6"/>
    <w:pPr>
      <w:jc w:val="left"/>
    </w:pPr>
  </w:style>
  <w:style w:type="character" w:customStyle="1" w:styleId="ae">
    <w:name w:val="コメント文字列 (文字)"/>
    <w:basedOn w:val="a0"/>
    <w:link w:val="ad"/>
    <w:uiPriority w:val="99"/>
    <w:rsid w:val="00A64CB6"/>
    <w:rPr>
      <w:rFonts w:ascii="Times New Roman" w:hAnsi="Times New Roman"/>
      <w:color w:val="000000"/>
      <w:sz w:val="21"/>
    </w:rPr>
  </w:style>
  <w:style w:type="paragraph" w:styleId="af">
    <w:name w:val="annotation subject"/>
    <w:basedOn w:val="ad"/>
    <w:next w:val="ad"/>
    <w:link w:val="af0"/>
    <w:uiPriority w:val="99"/>
    <w:semiHidden/>
    <w:unhideWhenUsed/>
    <w:rsid w:val="00A64CB6"/>
    <w:rPr>
      <w:b/>
      <w:bCs/>
    </w:rPr>
  </w:style>
  <w:style w:type="character" w:customStyle="1" w:styleId="af0">
    <w:name w:val="コメント内容 (文字)"/>
    <w:basedOn w:val="ae"/>
    <w:link w:val="af"/>
    <w:uiPriority w:val="99"/>
    <w:semiHidden/>
    <w:rsid w:val="00A64CB6"/>
    <w:rPr>
      <w:rFonts w:ascii="Times New Roman" w:hAnsi="Times New Roman"/>
      <w:b/>
      <w:bCs/>
      <w:color w:val="000000"/>
      <w:sz w:val="21"/>
    </w:rPr>
  </w:style>
  <w:style w:type="paragraph" w:styleId="af1">
    <w:name w:val="List Paragraph"/>
    <w:basedOn w:val="a"/>
    <w:uiPriority w:val="34"/>
    <w:qFormat/>
    <w:rsid w:val="003F1CCE"/>
    <w:pPr>
      <w:ind w:leftChars="400" w:left="840"/>
    </w:pPr>
  </w:style>
  <w:style w:type="paragraph" w:styleId="af2">
    <w:name w:val="Revision"/>
    <w:hidden/>
    <w:uiPriority w:val="99"/>
    <w:semiHidden/>
    <w:rsid w:val="007F3B74"/>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06a697d4-0eee-47bc-bbe2-ac9ce9127d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6F067379DCEA459E4BF61C552BA20A" ma:contentTypeVersion="5" ma:contentTypeDescription="新しいドキュメントを作成します。" ma:contentTypeScope="" ma:versionID="03ec0666bd7a38c7547fb24c25397e20">
  <xsd:schema xmlns:xsd="http://www.w3.org/2001/XMLSchema" xmlns:xs="http://www.w3.org/2001/XMLSchema" xmlns:p="http://schemas.microsoft.com/office/2006/metadata/properties" xmlns:ns2="06a697d4-0eee-47bc-bbe2-ac9ce9127dda" targetNamespace="http://schemas.microsoft.com/office/2006/metadata/properties" ma:root="true" ma:fieldsID="cb7d2534f77cf77d8010fa745338639d" ns2:_="">
    <xsd:import namespace="06a697d4-0eee-47bc-bbe2-ac9ce9127dd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a697d4-0eee-47bc-bbe2-ac9ce9127dd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B03FA-9E3C-4343-9F70-9C31CA5BA16E}">
  <ds:schemaRefs>
    <ds:schemaRef ds:uri="http://schemas.microsoft.com/sharepoint/v3/contenttype/forms"/>
  </ds:schemaRefs>
</ds:datastoreItem>
</file>

<file path=customXml/itemProps2.xml><?xml version="1.0" encoding="utf-8"?>
<ds:datastoreItem xmlns:ds="http://schemas.openxmlformats.org/officeDocument/2006/customXml" ds:itemID="{FED02C3F-0120-406B-8F07-D7AC265689CB}">
  <ds:schemaRefs>
    <ds:schemaRef ds:uri="http://schemas.microsoft.com/office/2006/metadata/properties"/>
    <ds:schemaRef ds:uri="http://schemas.microsoft.com/office/infopath/2007/PartnerControls"/>
    <ds:schemaRef ds:uri="06a697d4-0eee-47bc-bbe2-ac9ce9127dda"/>
  </ds:schemaRefs>
</ds:datastoreItem>
</file>

<file path=customXml/itemProps3.xml><?xml version="1.0" encoding="utf-8"?>
<ds:datastoreItem xmlns:ds="http://schemas.openxmlformats.org/officeDocument/2006/customXml" ds:itemID="{952ED060-7C09-4BBE-A2CD-E87F14B16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a697d4-0eee-47bc-bbe2-ac9ce9127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1588</Words>
  <Characters>1149</Characters>
  <Application>Microsoft Office Word</Application>
  <DocSecurity>0</DocSecurity>
  <Lines>9</Lines>
  <Paragraphs>5</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青木 孝典(AOKI Takanori)</cp:lastModifiedBy>
  <cp:revision>8</cp:revision>
  <cp:lastPrinted>2025-03-28T01:01:00Z</cp:lastPrinted>
  <dcterms:created xsi:type="dcterms:W3CDTF">2021-04-05T05:25:00Z</dcterms:created>
  <dcterms:modified xsi:type="dcterms:W3CDTF">2025-03-28T01:02:00Z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0x010100566F067379DCEA459E4BF61C552BA20A</vt:lpwstr>
  </property>
</Properties>
</file>